
<file path=[Content_Types].xml><?xml version="1.0" encoding="utf-8"?>
<Types xmlns="http://schemas.openxmlformats.org/package/2006/content-types">
  <Default Extension="png" ContentType="image/png"/>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6E3" w:rsidRPr="00C476E3" w:rsidRDefault="007D048A" w:rsidP="008363AC">
      <w:pPr>
        <w:pStyle w:val="1"/>
        <w:shd w:val="clear" w:color="auto" w:fill="FFFFFF"/>
        <w:bidi w:val="0"/>
        <w:spacing w:before="360" w:after="120"/>
        <w:rPr>
          <w:rFonts w:ascii="Times New Roman" w:eastAsia="Times New Roman" w:hAnsi="Times New Roman" w:cs="Times New Roman"/>
          <w:b w:val="0"/>
          <w:bCs w:val="0"/>
          <w:color w:val="333333"/>
          <w:kern w:val="36"/>
          <w:sz w:val="30"/>
          <w:szCs w:val="30"/>
        </w:rPr>
      </w:pPr>
      <w:r>
        <w:rPr>
          <w:rFonts w:hint="cs"/>
          <w:rtl/>
          <w:lang w:bidi="ar-IQ"/>
        </w:rPr>
        <w:tab/>
      </w:r>
      <w:r w:rsidR="00C476E3" w:rsidRPr="00C476E3">
        <w:rPr>
          <w:rFonts w:ascii="Times New Roman" w:eastAsia="Times New Roman" w:hAnsi="Times New Roman" w:cs="Times New Roman"/>
          <w:b w:val="0"/>
          <w:bCs w:val="0"/>
          <w:color w:val="333333"/>
          <w:kern w:val="36"/>
          <w:sz w:val="30"/>
          <w:szCs w:val="30"/>
        </w:rPr>
        <w:t>Fermentation</w:t>
      </w:r>
    </w:p>
    <w:p w:rsidR="00C476E3" w:rsidRPr="00C476E3" w:rsidRDefault="008363AC" w:rsidP="008363AC">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0" o:hrstd="t" o:hrnoshade="t" o:hr="t" fillcolor="#333" stroked="f"/>
        </w:pict>
      </w:r>
    </w:p>
    <w:p w:rsidR="00C476E3" w:rsidRDefault="00C476E3" w:rsidP="008363AC">
      <w:pPr>
        <w:shd w:val="clear" w:color="auto" w:fill="FFFFFF"/>
        <w:bidi w:val="0"/>
        <w:spacing w:before="240" w:after="240" w:line="240" w:lineRule="auto"/>
        <w:rPr>
          <w:rFonts w:ascii="Times New Roman" w:eastAsia="Times New Roman" w:hAnsi="Times New Roman" w:cs="Times New Roman"/>
          <w:color w:val="333333"/>
          <w:sz w:val="24"/>
          <w:szCs w:val="24"/>
        </w:rPr>
      </w:pPr>
      <w:r w:rsidRPr="00C476E3">
        <w:rPr>
          <w:rFonts w:ascii="Times New Roman" w:eastAsia="Times New Roman" w:hAnsi="Times New Roman" w:cs="Times New Roman"/>
          <w:color w:val="333333"/>
          <w:sz w:val="24"/>
          <w:szCs w:val="24"/>
        </w:rPr>
        <w:t>Fermentation is a chemical process that breaks down carbohydrates and other organic materials and produces energy without using oxygen. This process is carried out by microorganisms such as bacteria, molds, and fungi. Alcohol fermentation is a well-known type of fermentation where sugar is broken down into alcohol and carbon dioxide.</w:t>
      </w:r>
    </w:p>
    <w:p w:rsidR="00C476E3" w:rsidRDefault="00C476E3" w:rsidP="008363AC">
      <w:pPr>
        <w:shd w:val="clear" w:color="auto" w:fill="FFFFFF"/>
        <w:bidi w:val="0"/>
        <w:spacing w:before="240" w:after="240" w:line="240" w:lineRule="auto"/>
        <w:rPr>
          <w:rFonts w:ascii="Times New Roman" w:eastAsia="Times New Roman" w:hAnsi="Times New Roman" w:cs="Times New Roman"/>
          <w:color w:val="333333"/>
          <w:sz w:val="24"/>
          <w:szCs w:val="24"/>
        </w:rPr>
      </w:pPr>
      <w:r>
        <w:rPr>
          <w:color w:val="333333"/>
          <w:shd w:val="clear" w:color="auto" w:fill="FFFFFF"/>
        </w:rPr>
        <w:t>One of the most extraordinary scientists in history, French chemist and microbiologist (a person specializing in the study of microorganisms) Louis Pasteur (1822–1895) is considered the founder of microbiology. He also contributed to our understanding of fermentation (a chemical process that breaks down carbohydrates and other organic materials and produces energy without using oxygen), developed the germ theory of disease, improved immunization, and proved that heating kills microorganisms (an organism of microscopic size). This process of using heat was named pasteurization after the famed scientist.</w:t>
      </w:r>
    </w:p>
    <w:p w:rsidR="00C476E3" w:rsidRDefault="00C476E3" w:rsidP="008363AC">
      <w:pPr>
        <w:shd w:val="clear" w:color="auto" w:fill="FFFFFF"/>
        <w:bidi w:val="0"/>
        <w:spacing w:before="240" w:after="240" w:line="240" w:lineRule="auto"/>
        <w:rPr>
          <w:rFonts w:ascii="Times New Roman" w:eastAsia="Times New Roman" w:hAnsi="Times New Roman" w:cs="Times New Roman"/>
          <w:color w:val="333333"/>
          <w:sz w:val="24"/>
          <w:szCs w:val="24"/>
        </w:rPr>
      </w:pPr>
      <w:r>
        <w:rPr>
          <w:color w:val="333333"/>
          <w:shd w:val="clear" w:color="auto" w:fill="FFFFFF"/>
        </w:rPr>
        <w:t>Fermented products have been used by people for thousands of years, primarily to make the alcohol in beer and wine and to make bread dough rise. Although they did not understand what made it happen, the ancient Egyptians knew that if they allowed bread dough to stand for several hours, it became lighter and better tasting than if baked immediately. What they did not know was that the dough was lightened by the carbon dioxide gas produced by the fermentation of sugar. This happened not because the Egyptians knew enough to add yeast (a single-celled fungus) to the dough, but because leaving the dough uncovered allowed microscopic organisms like yeast and bacteria to float in on the breeze and break down the dough's sugars into alcohol and carbon dioxide. The carbon dioxide gas then became trapped in the dough and made it rise, while the alcohol would evaporate during baking. The Egyptians also discovered that by allowing certain grains like barley to begin to spoil, they could obtain a drink with a pleasing side effect (alcohol). The same effect could be achieved by allowing grapes to spoil since grapes contain yeast that grow naturally on their skins.</w:t>
      </w:r>
    </w:p>
    <w:p w:rsidR="00C476E3" w:rsidRDefault="00C476E3" w:rsidP="008363AC">
      <w:pPr>
        <w:shd w:val="clear" w:color="auto" w:fill="FFFFFF"/>
        <w:bidi w:val="0"/>
        <w:spacing w:before="240" w:after="240" w:line="240" w:lineRule="auto"/>
        <w:rPr>
          <w:rFonts w:ascii="Times New Roman" w:eastAsia="Times New Roman" w:hAnsi="Times New Roman" w:cs="Times New Roman"/>
          <w:color w:val="333333"/>
          <w:sz w:val="24"/>
          <w:szCs w:val="24"/>
        </w:rPr>
      </w:pPr>
      <w:r>
        <w:rPr>
          <w:color w:val="333333"/>
          <w:shd w:val="clear" w:color="auto" w:fill="FFFFFF"/>
        </w:rPr>
        <w:t>Throughout history, the process of fermentation was shrouded in mystery and superstition. During the seventeenth century, the English chemist Robert Boyle (1627–1691) correctly predicted that an understanding of the fermentation process would lead to the discovery of the causes of other phenomena like disease. Boyle's prediction came true when the French chemist, Louis Pasteur (1822–1895), proved that yeast caused fermentation in beer and wine. After this discovery, Pasteur turned his research toward the spread of diseases caused by other microorganisms.</w:t>
      </w:r>
    </w:p>
    <w:p w:rsidR="00C476E3" w:rsidRDefault="00C476E3" w:rsidP="008363AC">
      <w:pPr>
        <w:shd w:val="clear" w:color="auto" w:fill="FFFFFF"/>
        <w:bidi w:val="0"/>
        <w:spacing w:before="240" w:after="240" w:line="240" w:lineRule="auto"/>
        <w:rPr>
          <w:rFonts w:ascii="Times New Roman" w:eastAsia="Times New Roman" w:hAnsi="Times New Roman" w:cs="Times New Roman"/>
          <w:color w:val="333333"/>
          <w:sz w:val="24"/>
          <w:szCs w:val="24"/>
        </w:rPr>
      </w:pPr>
      <w:r>
        <w:rPr>
          <w:color w:val="333333"/>
          <w:shd w:val="clear" w:color="auto" w:fill="FFFFFF"/>
        </w:rPr>
        <w:t>today, fermentation is well understood and can be controlled. Fermentation is a large part of today's food industry, with some form of fermentation taking place in the production of many food products like yogurt, buttermilk, cheese, soy sauce, cured meats, pickled vegetables, and chocolate, as well as in alcoholic beverages and bread. In some cases, antibiotics and other medications can be produced by fermentation, as can ethyl alcohol that is added to gasoline to produce gasohol. Fermentation is also critical to today's disposal of solid waste by converting it to carbon dioxide, water, and mineral salts.</w:t>
      </w:r>
    </w:p>
    <w:p w:rsidR="00C476E3" w:rsidRPr="00C476E3" w:rsidRDefault="00C476E3" w:rsidP="008363AC">
      <w:pPr>
        <w:shd w:val="clear" w:color="auto" w:fill="FFFFFF"/>
        <w:bidi w:val="0"/>
        <w:spacing w:before="240" w:after="240" w:line="240" w:lineRule="auto"/>
        <w:rPr>
          <w:rFonts w:ascii="Times New Roman" w:eastAsia="Times New Roman" w:hAnsi="Times New Roman" w:cs="Times New Roman"/>
          <w:color w:val="333333"/>
          <w:sz w:val="24"/>
          <w:szCs w:val="24"/>
        </w:rPr>
      </w:pPr>
    </w:p>
    <w:p w:rsidR="007D048A" w:rsidRDefault="007D048A" w:rsidP="008363AC">
      <w:pPr>
        <w:jc w:val="right"/>
        <w:rPr>
          <w:lang w:bidi="ar-IQ"/>
        </w:rPr>
      </w:pPr>
      <w:r>
        <w:rPr>
          <w:lang w:bidi="ar-IQ"/>
        </w:rPr>
        <w:t>What is the fermentation:-</w:t>
      </w:r>
    </w:p>
    <w:p w:rsidR="00C476E3" w:rsidRDefault="00C476E3" w:rsidP="008363AC">
      <w:pPr>
        <w:jc w:val="right"/>
        <w:rPr>
          <w:rFonts w:hint="cs"/>
          <w:lang w:bidi="ar-IQ"/>
        </w:rPr>
      </w:pPr>
    </w:p>
    <w:p w:rsidR="00C476E3" w:rsidRDefault="00C476E3" w:rsidP="008363AC">
      <w:pPr>
        <w:jc w:val="right"/>
        <w:rPr>
          <w:lang w:bidi="ar-IQ"/>
        </w:rPr>
      </w:pPr>
    </w:p>
    <w:p w:rsidR="00C476E3" w:rsidRDefault="00C476E3" w:rsidP="008363AC">
      <w:pPr>
        <w:jc w:val="right"/>
        <w:rPr>
          <w:lang w:bidi="ar-IQ"/>
        </w:rPr>
      </w:pPr>
    </w:p>
    <w:p w:rsidR="00C476E3" w:rsidRDefault="00C476E3" w:rsidP="008363AC">
      <w:pPr>
        <w:jc w:val="right"/>
        <w:rPr>
          <w:lang w:bidi="ar-IQ"/>
        </w:rPr>
      </w:pPr>
    </w:p>
    <w:p w:rsidR="00C476E3" w:rsidRDefault="00C476E3" w:rsidP="008363AC">
      <w:pPr>
        <w:jc w:val="right"/>
        <w:rPr>
          <w:lang w:bidi="ar-IQ"/>
        </w:rPr>
      </w:pPr>
    </w:p>
    <w:p w:rsidR="00C476E3" w:rsidRDefault="00C476E3" w:rsidP="008363AC">
      <w:pPr>
        <w:jc w:val="right"/>
        <w:rPr>
          <w:lang w:bidi="ar-IQ"/>
        </w:rPr>
      </w:pPr>
    </w:p>
    <w:p w:rsidR="00C476E3" w:rsidRDefault="00C476E3" w:rsidP="008363AC">
      <w:pPr>
        <w:jc w:val="right"/>
        <w:rPr>
          <w:lang w:bidi="ar-IQ"/>
        </w:rPr>
      </w:pPr>
    </w:p>
    <w:p w:rsidR="00C476E3" w:rsidRDefault="00C476E3" w:rsidP="008363AC">
      <w:pPr>
        <w:jc w:val="right"/>
        <w:rPr>
          <w:lang w:bidi="ar-IQ"/>
        </w:rPr>
      </w:pPr>
    </w:p>
    <w:p w:rsidR="00C476E3" w:rsidRDefault="00C476E3" w:rsidP="008363AC">
      <w:pPr>
        <w:jc w:val="right"/>
        <w:rPr>
          <w:lang w:bidi="ar-IQ"/>
        </w:rPr>
      </w:pPr>
    </w:p>
    <w:p w:rsidR="00C476E3" w:rsidRPr="00C476E3" w:rsidRDefault="00C476E3" w:rsidP="008363AC">
      <w:pPr>
        <w:bidi w:val="0"/>
        <w:spacing w:after="0" w:line="360" w:lineRule="atLeast"/>
        <w:textAlignment w:val="baseline"/>
        <w:rPr>
          <w:rFonts w:ascii="inherit" w:eastAsia="Times New Roman" w:hAnsi="inherit" w:cs="Helvetica"/>
          <w:color w:val="333333"/>
          <w:sz w:val="20"/>
          <w:szCs w:val="20"/>
        </w:rPr>
      </w:pPr>
      <w:r w:rsidRPr="00C476E3">
        <w:rPr>
          <w:rFonts w:ascii="inherit" w:eastAsia="Times New Roman" w:hAnsi="inherit" w:cs="Helvetica"/>
          <w:noProof/>
          <w:color w:val="0021F9"/>
          <w:sz w:val="20"/>
          <w:szCs w:val="20"/>
          <w:bdr w:val="none" w:sz="0" w:space="0" w:color="auto" w:frame="1"/>
        </w:rPr>
        <w:drawing>
          <wp:inline distT="0" distB="0" distL="0" distR="0" wp14:anchorId="2E111491" wp14:editId="604EC0FC">
            <wp:extent cx="1104900" cy="809625"/>
            <wp:effectExtent l="0" t="0" r="0" b="9525"/>
            <wp:docPr id="1" name="صورة 1" descr="easybiologyclass Logo">
              <a:hlinkClick xmlns:a="http://schemas.openxmlformats.org/drawingml/2006/main" r:id="rId7" tooltip="&quot;easybiologyclas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sybiologyclass Logo">
                      <a:hlinkClick r:id="rId7" tooltip="&quot;easybiologyclass&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4900" cy="809625"/>
                    </a:xfrm>
                    <a:prstGeom prst="rect">
                      <a:avLst/>
                    </a:prstGeom>
                    <a:noFill/>
                    <a:ln>
                      <a:noFill/>
                    </a:ln>
                  </pic:spPr>
                </pic:pic>
              </a:graphicData>
            </a:graphic>
          </wp:inline>
        </w:drawing>
      </w:r>
    </w:p>
    <w:p w:rsidR="00C476E3" w:rsidRPr="00C476E3" w:rsidRDefault="00C476E3" w:rsidP="008363AC">
      <w:pPr>
        <w:bidi w:val="0"/>
        <w:spacing w:after="0" w:line="240" w:lineRule="atLeast"/>
        <w:textAlignment w:val="baseline"/>
        <w:outlineLvl w:val="0"/>
        <w:rPr>
          <w:rFonts w:ascii="Helvetica" w:eastAsia="Times New Roman" w:hAnsi="Helvetica" w:cs="Helvetica"/>
          <w:caps/>
          <w:color w:val="001FD3"/>
          <w:spacing w:val="15"/>
          <w:kern w:val="36"/>
          <w:sz w:val="63"/>
          <w:szCs w:val="63"/>
        </w:rPr>
      </w:pPr>
      <w:r w:rsidRPr="00C476E3">
        <w:rPr>
          <w:rFonts w:ascii="Helvetica" w:eastAsia="Times New Roman" w:hAnsi="Helvetica" w:cs="Helvetica"/>
          <w:caps/>
          <w:color w:val="001FD3"/>
          <w:spacing w:val="15"/>
          <w:kern w:val="36"/>
          <w:sz w:val="63"/>
          <w:szCs w:val="63"/>
        </w:rPr>
        <w:t>EASY BIOLOGY CLASS</w:t>
      </w:r>
    </w:p>
    <w:p w:rsidR="00C476E3" w:rsidRPr="00C476E3" w:rsidRDefault="00C476E3" w:rsidP="008363AC">
      <w:pPr>
        <w:bidi w:val="0"/>
        <w:spacing w:after="0" w:line="360" w:lineRule="atLeast"/>
        <w:textAlignment w:val="baseline"/>
        <w:outlineLvl w:val="2"/>
        <w:rPr>
          <w:rFonts w:ascii="Georgia" w:eastAsia="Times New Roman" w:hAnsi="Georgia" w:cs="Helvetica"/>
          <w:color w:val="666666"/>
          <w:sz w:val="21"/>
          <w:szCs w:val="21"/>
        </w:rPr>
      </w:pPr>
      <w:r w:rsidRPr="00C476E3">
        <w:rPr>
          <w:rFonts w:ascii="Georgia" w:eastAsia="Times New Roman" w:hAnsi="Georgia" w:cs="Helvetica"/>
          <w:color w:val="666666"/>
          <w:sz w:val="21"/>
          <w:szCs w:val="21"/>
        </w:rPr>
        <w:t>Free Online Tutorials in Biology/Life Sciences</w:t>
      </w:r>
    </w:p>
    <w:p w:rsidR="00C476E3" w:rsidRPr="00C476E3" w:rsidRDefault="00C476E3" w:rsidP="008363AC">
      <w:pPr>
        <w:bidi w:val="0"/>
        <w:spacing w:after="0" w:line="240" w:lineRule="auto"/>
        <w:jc w:val="center"/>
        <w:rPr>
          <w:rFonts w:ascii="Arial" w:eastAsia="Times New Roman" w:hAnsi="Arial" w:cs="Arial"/>
          <w:vanish/>
          <w:sz w:val="16"/>
          <w:szCs w:val="16"/>
        </w:rPr>
      </w:pPr>
      <w:r w:rsidRPr="00C476E3">
        <w:rPr>
          <w:rFonts w:ascii="Arial" w:eastAsia="Times New Roman" w:hAnsi="Arial" w:cs="Arial"/>
          <w:vanish/>
          <w:sz w:val="16"/>
          <w:szCs w:val="16"/>
          <w:rtl/>
        </w:rPr>
        <w:t>أعلى النموذج</w:t>
      </w:r>
    </w:p>
    <w:p w:rsidR="00C476E3" w:rsidRPr="00C476E3" w:rsidRDefault="00C476E3" w:rsidP="008363AC">
      <w:pPr>
        <w:bidi w:val="0"/>
        <w:spacing w:after="0" w:line="360" w:lineRule="atLeast"/>
        <w:textAlignment w:val="baseline"/>
        <w:rPr>
          <w:rFonts w:ascii="inherit" w:eastAsia="Times New Roman" w:hAnsi="inherit" w:cs="Helvetica"/>
          <w:color w:val="333333"/>
          <w:sz w:val="20"/>
          <w:szCs w:val="20"/>
        </w:rPr>
      </w:pPr>
      <w:r w:rsidRPr="00C476E3">
        <w:rPr>
          <w:rFonts w:ascii="inherit" w:eastAsia="Times New Roman" w:hAnsi="inherit" w:cs="Helvetica"/>
          <w:color w:val="333333"/>
          <w:sz w:val="20"/>
          <w:szCs w:val="20"/>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60.75pt;height:18pt" o:ole="">
            <v:imagedata r:id="rId9" o:title=""/>
          </v:shape>
          <w:control r:id="rId10" w:name="DefaultOcxName" w:shapeid="_x0000_i1054"/>
        </w:object>
      </w:r>
    </w:p>
    <w:p w:rsidR="00C476E3" w:rsidRPr="00C476E3" w:rsidRDefault="00C476E3" w:rsidP="008363AC">
      <w:pPr>
        <w:bidi w:val="0"/>
        <w:spacing w:after="0" w:line="240" w:lineRule="auto"/>
        <w:jc w:val="center"/>
        <w:rPr>
          <w:rFonts w:ascii="Arial" w:eastAsia="Times New Roman" w:hAnsi="Arial" w:cs="Arial"/>
          <w:vanish/>
          <w:sz w:val="16"/>
          <w:szCs w:val="16"/>
        </w:rPr>
      </w:pPr>
      <w:r w:rsidRPr="00C476E3">
        <w:rPr>
          <w:rFonts w:ascii="Arial" w:eastAsia="Times New Roman" w:hAnsi="Arial" w:cs="Arial"/>
          <w:vanish/>
          <w:sz w:val="16"/>
          <w:szCs w:val="16"/>
          <w:rtl/>
        </w:rPr>
        <w:t>أسفل النموذج</w:t>
      </w:r>
    </w:p>
    <w:p w:rsidR="00C476E3" w:rsidRPr="00C476E3" w:rsidRDefault="008363AC" w:rsidP="008363AC">
      <w:pPr>
        <w:numPr>
          <w:ilvl w:val="0"/>
          <w:numId w:val="1"/>
        </w:numPr>
        <w:bidi w:val="0"/>
        <w:spacing w:after="0" w:line="360" w:lineRule="atLeast"/>
        <w:ind w:left="0"/>
        <w:textAlignment w:val="baseline"/>
        <w:rPr>
          <w:rFonts w:ascii="inherit" w:eastAsia="Times New Roman" w:hAnsi="inherit" w:cs="Helvetica"/>
          <w:color w:val="333333"/>
          <w:sz w:val="20"/>
          <w:szCs w:val="20"/>
        </w:rPr>
      </w:pPr>
      <w:hyperlink r:id="rId11" w:history="1">
        <w:r w:rsidR="00C476E3" w:rsidRPr="00C476E3">
          <w:rPr>
            <w:rFonts w:ascii="inherit" w:eastAsia="Times New Roman" w:hAnsi="inherit" w:cs="Helvetica"/>
            <w:b/>
            <w:bCs/>
            <w:color w:val="E2E2E2"/>
            <w:sz w:val="20"/>
            <w:szCs w:val="20"/>
            <w:u w:val="single"/>
            <w:bdr w:val="none" w:sz="0" w:space="0" w:color="auto" w:frame="1"/>
          </w:rPr>
          <w:t>Home</w:t>
        </w:r>
      </w:hyperlink>
    </w:p>
    <w:p w:rsidR="00C476E3" w:rsidRPr="00C476E3" w:rsidRDefault="00C476E3" w:rsidP="008363AC">
      <w:pPr>
        <w:bidi w:val="0"/>
        <w:spacing w:after="0" w:line="360" w:lineRule="atLeast"/>
        <w:textAlignment w:val="baseline"/>
        <w:rPr>
          <w:rFonts w:ascii="inherit" w:eastAsia="Times New Roman" w:hAnsi="inherit" w:cs="Helvetica"/>
          <w:color w:val="333333"/>
          <w:sz w:val="2"/>
          <w:szCs w:val="2"/>
        </w:rPr>
      </w:pPr>
      <w:r w:rsidRPr="00C476E3">
        <w:rPr>
          <w:rFonts w:ascii="inherit" w:eastAsia="Times New Roman" w:hAnsi="inherit" w:cs="Helvetica"/>
          <w:color w:val="333333"/>
          <w:sz w:val="2"/>
          <w:szCs w:val="2"/>
        </w:rPr>
        <w:t> </w:t>
      </w:r>
    </w:p>
    <w:p w:rsidR="00C476E3" w:rsidRPr="00C476E3" w:rsidRDefault="008363AC" w:rsidP="008363AC">
      <w:pPr>
        <w:numPr>
          <w:ilvl w:val="0"/>
          <w:numId w:val="1"/>
        </w:numPr>
        <w:bidi w:val="0"/>
        <w:spacing w:after="0" w:line="360" w:lineRule="atLeast"/>
        <w:ind w:left="0"/>
        <w:textAlignment w:val="baseline"/>
        <w:rPr>
          <w:rFonts w:ascii="inherit" w:eastAsia="Times New Roman" w:hAnsi="inherit" w:cs="Helvetica"/>
          <w:color w:val="333333"/>
          <w:sz w:val="20"/>
          <w:szCs w:val="20"/>
        </w:rPr>
      </w:pPr>
      <w:hyperlink r:id="rId12" w:history="1">
        <w:r w:rsidR="00C476E3" w:rsidRPr="00C476E3">
          <w:rPr>
            <w:rFonts w:ascii="inherit" w:eastAsia="Times New Roman" w:hAnsi="inherit" w:cs="Helvetica"/>
            <w:b/>
            <w:bCs/>
            <w:color w:val="E2E2E2"/>
            <w:sz w:val="20"/>
            <w:szCs w:val="20"/>
            <w:u w:val="single"/>
            <w:bdr w:val="none" w:sz="0" w:space="0" w:color="auto" w:frame="1"/>
          </w:rPr>
          <w:t>About Us</w:t>
        </w:r>
      </w:hyperlink>
    </w:p>
    <w:p w:rsidR="00C476E3" w:rsidRPr="00C476E3" w:rsidRDefault="00C476E3" w:rsidP="008363AC">
      <w:pPr>
        <w:bidi w:val="0"/>
        <w:spacing w:after="0" w:line="360" w:lineRule="atLeast"/>
        <w:textAlignment w:val="baseline"/>
        <w:rPr>
          <w:rFonts w:ascii="inherit" w:eastAsia="Times New Roman" w:hAnsi="inherit" w:cs="Helvetica"/>
          <w:color w:val="333333"/>
          <w:sz w:val="2"/>
          <w:szCs w:val="2"/>
        </w:rPr>
      </w:pPr>
      <w:r w:rsidRPr="00C476E3">
        <w:rPr>
          <w:rFonts w:ascii="inherit" w:eastAsia="Times New Roman" w:hAnsi="inherit" w:cs="Helvetica"/>
          <w:color w:val="333333"/>
          <w:sz w:val="2"/>
          <w:szCs w:val="2"/>
        </w:rPr>
        <w:t> </w:t>
      </w:r>
    </w:p>
    <w:p w:rsidR="00C476E3" w:rsidRPr="00C476E3" w:rsidRDefault="008363AC" w:rsidP="008363AC">
      <w:pPr>
        <w:numPr>
          <w:ilvl w:val="0"/>
          <w:numId w:val="1"/>
        </w:numPr>
        <w:bidi w:val="0"/>
        <w:spacing w:after="0" w:line="360" w:lineRule="atLeast"/>
        <w:ind w:left="0"/>
        <w:textAlignment w:val="baseline"/>
        <w:rPr>
          <w:rFonts w:ascii="inherit" w:eastAsia="Times New Roman" w:hAnsi="inherit" w:cs="Helvetica"/>
          <w:color w:val="333333"/>
          <w:sz w:val="20"/>
          <w:szCs w:val="20"/>
        </w:rPr>
      </w:pPr>
      <w:hyperlink r:id="rId13" w:history="1">
        <w:r w:rsidR="00C476E3" w:rsidRPr="00C476E3">
          <w:rPr>
            <w:rFonts w:ascii="inherit" w:eastAsia="Times New Roman" w:hAnsi="inherit" w:cs="Helvetica"/>
            <w:b/>
            <w:bCs/>
            <w:color w:val="E2E2E2"/>
            <w:sz w:val="20"/>
            <w:szCs w:val="20"/>
            <w:u w:val="single"/>
            <w:bdr w:val="none" w:sz="0" w:space="0" w:color="auto" w:frame="1"/>
          </w:rPr>
          <w:t>Biology Exams</w:t>
        </w:r>
      </w:hyperlink>
    </w:p>
    <w:p w:rsidR="00C476E3" w:rsidRPr="00C476E3" w:rsidRDefault="00C476E3" w:rsidP="008363AC">
      <w:pPr>
        <w:bidi w:val="0"/>
        <w:spacing w:after="0" w:line="360" w:lineRule="atLeast"/>
        <w:textAlignment w:val="baseline"/>
        <w:rPr>
          <w:rFonts w:ascii="inherit" w:eastAsia="Times New Roman" w:hAnsi="inherit" w:cs="Helvetica"/>
          <w:color w:val="333333"/>
          <w:sz w:val="2"/>
          <w:szCs w:val="2"/>
        </w:rPr>
      </w:pPr>
      <w:r w:rsidRPr="00C476E3">
        <w:rPr>
          <w:rFonts w:ascii="inherit" w:eastAsia="Times New Roman" w:hAnsi="inherit" w:cs="Helvetica"/>
          <w:color w:val="333333"/>
          <w:sz w:val="2"/>
          <w:szCs w:val="2"/>
        </w:rPr>
        <w:t> </w:t>
      </w:r>
    </w:p>
    <w:p w:rsidR="00C476E3" w:rsidRPr="00C476E3" w:rsidRDefault="008363AC" w:rsidP="008363AC">
      <w:pPr>
        <w:numPr>
          <w:ilvl w:val="0"/>
          <w:numId w:val="1"/>
        </w:numPr>
        <w:bidi w:val="0"/>
        <w:spacing w:after="0" w:line="360" w:lineRule="atLeast"/>
        <w:ind w:left="0"/>
        <w:textAlignment w:val="baseline"/>
        <w:rPr>
          <w:rFonts w:ascii="inherit" w:eastAsia="Times New Roman" w:hAnsi="inherit" w:cs="Helvetica"/>
          <w:color w:val="333333"/>
          <w:sz w:val="20"/>
          <w:szCs w:val="20"/>
        </w:rPr>
      </w:pPr>
      <w:hyperlink r:id="rId14" w:history="1">
        <w:r w:rsidR="00C476E3" w:rsidRPr="00C476E3">
          <w:rPr>
            <w:rFonts w:ascii="inherit" w:eastAsia="Times New Roman" w:hAnsi="inherit" w:cs="Helvetica"/>
            <w:b/>
            <w:bCs/>
            <w:color w:val="E2E2E2"/>
            <w:sz w:val="20"/>
            <w:szCs w:val="20"/>
            <w:u w:val="single"/>
            <w:bdr w:val="none" w:sz="0" w:space="0" w:color="auto" w:frame="1"/>
          </w:rPr>
          <w:t>CSIR – JRF / NET</w:t>
        </w:r>
      </w:hyperlink>
    </w:p>
    <w:p w:rsidR="00C476E3" w:rsidRPr="00C476E3" w:rsidRDefault="00C476E3" w:rsidP="008363AC">
      <w:pPr>
        <w:bidi w:val="0"/>
        <w:spacing w:after="0" w:line="360" w:lineRule="atLeast"/>
        <w:textAlignment w:val="baseline"/>
        <w:rPr>
          <w:rFonts w:ascii="inherit" w:eastAsia="Times New Roman" w:hAnsi="inherit" w:cs="Helvetica"/>
          <w:color w:val="333333"/>
          <w:sz w:val="2"/>
          <w:szCs w:val="2"/>
        </w:rPr>
      </w:pPr>
      <w:r w:rsidRPr="00C476E3">
        <w:rPr>
          <w:rFonts w:ascii="inherit" w:eastAsia="Times New Roman" w:hAnsi="inherit" w:cs="Helvetica"/>
          <w:color w:val="333333"/>
          <w:sz w:val="2"/>
          <w:szCs w:val="2"/>
        </w:rPr>
        <w:t> </w:t>
      </w:r>
    </w:p>
    <w:p w:rsidR="00C476E3" w:rsidRPr="00C476E3" w:rsidRDefault="008363AC" w:rsidP="008363AC">
      <w:pPr>
        <w:numPr>
          <w:ilvl w:val="0"/>
          <w:numId w:val="1"/>
        </w:numPr>
        <w:bidi w:val="0"/>
        <w:spacing w:after="0" w:line="360" w:lineRule="atLeast"/>
        <w:ind w:left="0"/>
        <w:textAlignment w:val="baseline"/>
        <w:rPr>
          <w:rFonts w:ascii="inherit" w:eastAsia="Times New Roman" w:hAnsi="inherit" w:cs="Helvetica"/>
          <w:color w:val="333333"/>
          <w:sz w:val="20"/>
          <w:szCs w:val="20"/>
        </w:rPr>
      </w:pPr>
      <w:hyperlink r:id="rId15" w:history="1">
        <w:r w:rsidR="00C476E3" w:rsidRPr="00C476E3">
          <w:rPr>
            <w:rFonts w:ascii="inherit" w:eastAsia="Times New Roman" w:hAnsi="inherit" w:cs="Helvetica"/>
            <w:b/>
            <w:bCs/>
            <w:color w:val="E2E2E2"/>
            <w:sz w:val="20"/>
            <w:szCs w:val="20"/>
            <w:u w:val="single"/>
            <w:bdr w:val="none" w:sz="0" w:space="0" w:color="auto" w:frame="1"/>
          </w:rPr>
          <w:t>Jobs &amp; News</w:t>
        </w:r>
      </w:hyperlink>
    </w:p>
    <w:p w:rsidR="00C476E3" w:rsidRPr="00C476E3" w:rsidRDefault="00C476E3" w:rsidP="008363AC">
      <w:pPr>
        <w:bidi w:val="0"/>
        <w:spacing w:after="0" w:line="360" w:lineRule="atLeast"/>
        <w:textAlignment w:val="baseline"/>
        <w:rPr>
          <w:rFonts w:ascii="inherit" w:eastAsia="Times New Roman" w:hAnsi="inherit" w:cs="Helvetica"/>
          <w:color w:val="333333"/>
          <w:sz w:val="2"/>
          <w:szCs w:val="2"/>
        </w:rPr>
      </w:pPr>
      <w:r w:rsidRPr="00C476E3">
        <w:rPr>
          <w:rFonts w:ascii="inherit" w:eastAsia="Times New Roman" w:hAnsi="inherit" w:cs="Helvetica"/>
          <w:color w:val="333333"/>
          <w:sz w:val="2"/>
          <w:szCs w:val="2"/>
        </w:rPr>
        <w:t> </w:t>
      </w:r>
    </w:p>
    <w:p w:rsidR="00C476E3" w:rsidRPr="00C476E3" w:rsidRDefault="008363AC" w:rsidP="008363AC">
      <w:pPr>
        <w:numPr>
          <w:ilvl w:val="0"/>
          <w:numId w:val="1"/>
        </w:numPr>
        <w:bidi w:val="0"/>
        <w:spacing w:after="0" w:line="360" w:lineRule="atLeast"/>
        <w:ind w:left="0"/>
        <w:textAlignment w:val="baseline"/>
        <w:rPr>
          <w:rFonts w:ascii="inherit" w:eastAsia="Times New Roman" w:hAnsi="inherit" w:cs="Helvetica"/>
          <w:color w:val="333333"/>
          <w:sz w:val="20"/>
          <w:szCs w:val="20"/>
        </w:rPr>
      </w:pPr>
      <w:hyperlink r:id="rId16" w:history="1">
        <w:r w:rsidR="00C476E3" w:rsidRPr="00C476E3">
          <w:rPr>
            <w:rFonts w:ascii="inherit" w:eastAsia="Times New Roman" w:hAnsi="inherit" w:cs="Helvetica"/>
            <w:b/>
            <w:bCs/>
            <w:color w:val="E2E2E2"/>
            <w:sz w:val="20"/>
            <w:szCs w:val="20"/>
            <w:u w:val="single"/>
            <w:bdr w:val="none" w:sz="0" w:space="0" w:color="auto" w:frame="1"/>
          </w:rPr>
          <w:t>Books</w:t>
        </w:r>
      </w:hyperlink>
    </w:p>
    <w:p w:rsidR="00C476E3" w:rsidRPr="00C476E3" w:rsidRDefault="00C476E3" w:rsidP="008363AC">
      <w:pPr>
        <w:bidi w:val="0"/>
        <w:spacing w:after="0" w:line="360" w:lineRule="atLeast"/>
        <w:textAlignment w:val="baseline"/>
        <w:rPr>
          <w:rFonts w:ascii="inherit" w:eastAsia="Times New Roman" w:hAnsi="inherit" w:cs="Helvetica"/>
          <w:color w:val="333333"/>
          <w:sz w:val="2"/>
          <w:szCs w:val="2"/>
        </w:rPr>
      </w:pPr>
      <w:r w:rsidRPr="00C476E3">
        <w:rPr>
          <w:rFonts w:ascii="inherit" w:eastAsia="Times New Roman" w:hAnsi="inherit" w:cs="Helvetica"/>
          <w:color w:val="333333"/>
          <w:sz w:val="2"/>
          <w:szCs w:val="2"/>
        </w:rPr>
        <w:t> </w:t>
      </w:r>
    </w:p>
    <w:p w:rsidR="00C476E3" w:rsidRPr="00C476E3" w:rsidRDefault="008363AC" w:rsidP="008363AC">
      <w:pPr>
        <w:numPr>
          <w:ilvl w:val="0"/>
          <w:numId w:val="1"/>
        </w:numPr>
        <w:bidi w:val="0"/>
        <w:spacing w:after="0" w:line="360" w:lineRule="atLeast"/>
        <w:ind w:left="0"/>
        <w:textAlignment w:val="baseline"/>
        <w:rPr>
          <w:rFonts w:ascii="inherit" w:eastAsia="Times New Roman" w:hAnsi="inherit" w:cs="Helvetica"/>
          <w:color w:val="333333"/>
          <w:sz w:val="20"/>
          <w:szCs w:val="20"/>
        </w:rPr>
      </w:pPr>
      <w:hyperlink r:id="rId17" w:history="1">
        <w:r w:rsidR="00C476E3" w:rsidRPr="00C476E3">
          <w:rPr>
            <w:rFonts w:ascii="inherit" w:eastAsia="Times New Roman" w:hAnsi="inherit" w:cs="Helvetica"/>
            <w:b/>
            <w:bCs/>
            <w:color w:val="E2E2E2"/>
            <w:sz w:val="20"/>
            <w:szCs w:val="20"/>
            <w:u w:val="single"/>
            <w:bdr w:val="none" w:sz="0" w:space="0" w:color="auto" w:frame="1"/>
          </w:rPr>
          <w:t>Contact Us</w:t>
        </w:r>
      </w:hyperlink>
    </w:p>
    <w:p w:rsidR="00C476E3" w:rsidRPr="00C476E3" w:rsidRDefault="00C476E3" w:rsidP="008363AC">
      <w:pPr>
        <w:bidi w:val="0"/>
        <w:spacing w:after="0" w:line="360" w:lineRule="atLeast"/>
        <w:textAlignment w:val="baseline"/>
        <w:rPr>
          <w:rFonts w:ascii="inherit" w:eastAsia="Times New Roman" w:hAnsi="inherit" w:cs="Helvetica"/>
          <w:color w:val="333333"/>
          <w:sz w:val="2"/>
          <w:szCs w:val="2"/>
        </w:rPr>
      </w:pPr>
      <w:r w:rsidRPr="00C476E3">
        <w:rPr>
          <w:rFonts w:ascii="inherit" w:eastAsia="Times New Roman" w:hAnsi="inherit" w:cs="Helvetica"/>
          <w:color w:val="333333"/>
          <w:sz w:val="2"/>
          <w:szCs w:val="2"/>
        </w:rPr>
        <w:t> </w:t>
      </w:r>
    </w:p>
    <w:p w:rsidR="00C476E3" w:rsidRPr="00C476E3" w:rsidRDefault="008363AC" w:rsidP="008363AC">
      <w:pPr>
        <w:numPr>
          <w:ilvl w:val="0"/>
          <w:numId w:val="1"/>
        </w:numPr>
        <w:bidi w:val="0"/>
        <w:spacing w:after="0" w:line="360" w:lineRule="atLeast"/>
        <w:ind w:left="0"/>
        <w:textAlignment w:val="baseline"/>
        <w:rPr>
          <w:rFonts w:ascii="inherit" w:eastAsia="Times New Roman" w:hAnsi="inherit" w:cs="Helvetica"/>
          <w:color w:val="333333"/>
          <w:sz w:val="20"/>
          <w:szCs w:val="20"/>
        </w:rPr>
      </w:pPr>
      <w:hyperlink r:id="rId18" w:history="1">
        <w:r w:rsidR="00C476E3" w:rsidRPr="00C476E3">
          <w:rPr>
            <w:rFonts w:ascii="inherit" w:eastAsia="Times New Roman" w:hAnsi="inherit" w:cs="Helvetica"/>
            <w:b/>
            <w:bCs/>
            <w:color w:val="E2E2E2"/>
            <w:sz w:val="20"/>
            <w:szCs w:val="20"/>
            <w:u w:val="single"/>
            <w:bdr w:val="none" w:sz="0" w:space="0" w:color="auto" w:frame="1"/>
          </w:rPr>
          <w:t>Lecture Notes</w:t>
        </w:r>
      </w:hyperlink>
    </w:p>
    <w:p w:rsidR="00C476E3" w:rsidRPr="00C476E3" w:rsidRDefault="00C476E3" w:rsidP="008363AC">
      <w:pPr>
        <w:bidi w:val="0"/>
        <w:spacing w:after="0" w:line="360" w:lineRule="atLeast"/>
        <w:textAlignment w:val="baseline"/>
        <w:rPr>
          <w:rFonts w:ascii="inherit" w:eastAsia="Times New Roman" w:hAnsi="inherit" w:cs="Helvetica"/>
          <w:color w:val="333333"/>
          <w:sz w:val="2"/>
          <w:szCs w:val="2"/>
        </w:rPr>
      </w:pPr>
      <w:r w:rsidRPr="00C476E3">
        <w:rPr>
          <w:rFonts w:ascii="inherit" w:eastAsia="Times New Roman" w:hAnsi="inherit" w:cs="Helvetica"/>
          <w:color w:val="333333"/>
          <w:sz w:val="2"/>
          <w:szCs w:val="2"/>
        </w:rPr>
        <w:t> </w:t>
      </w:r>
    </w:p>
    <w:p w:rsidR="00C476E3" w:rsidRPr="00C476E3" w:rsidRDefault="008363AC" w:rsidP="008363AC">
      <w:pPr>
        <w:numPr>
          <w:ilvl w:val="0"/>
          <w:numId w:val="1"/>
        </w:numPr>
        <w:bidi w:val="0"/>
        <w:spacing w:after="0" w:line="360" w:lineRule="atLeast"/>
        <w:ind w:left="0"/>
        <w:textAlignment w:val="baseline"/>
        <w:rPr>
          <w:rFonts w:ascii="inherit" w:eastAsia="Times New Roman" w:hAnsi="inherit" w:cs="Helvetica"/>
          <w:color w:val="333333"/>
          <w:sz w:val="20"/>
          <w:szCs w:val="20"/>
        </w:rPr>
      </w:pPr>
      <w:hyperlink r:id="rId19" w:history="1">
        <w:r w:rsidR="00C476E3" w:rsidRPr="00C476E3">
          <w:rPr>
            <w:rFonts w:ascii="inherit" w:eastAsia="Times New Roman" w:hAnsi="inherit" w:cs="Helvetica"/>
            <w:b/>
            <w:bCs/>
            <w:color w:val="E2E2E2"/>
            <w:sz w:val="20"/>
            <w:szCs w:val="20"/>
            <w:u w:val="single"/>
            <w:bdr w:val="none" w:sz="0" w:space="0" w:color="auto" w:frame="1"/>
          </w:rPr>
          <w:t>Video Lectures</w:t>
        </w:r>
      </w:hyperlink>
    </w:p>
    <w:p w:rsidR="00C476E3" w:rsidRPr="00C476E3" w:rsidRDefault="00C476E3" w:rsidP="008363AC">
      <w:pPr>
        <w:bidi w:val="0"/>
        <w:spacing w:after="0" w:line="360" w:lineRule="atLeast"/>
        <w:textAlignment w:val="baseline"/>
        <w:rPr>
          <w:rFonts w:ascii="inherit" w:eastAsia="Times New Roman" w:hAnsi="inherit" w:cs="Helvetica"/>
          <w:color w:val="333333"/>
          <w:sz w:val="2"/>
          <w:szCs w:val="2"/>
        </w:rPr>
      </w:pPr>
      <w:r w:rsidRPr="00C476E3">
        <w:rPr>
          <w:rFonts w:ascii="inherit" w:eastAsia="Times New Roman" w:hAnsi="inherit" w:cs="Helvetica"/>
          <w:color w:val="333333"/>
          <w:sz w:val="2"/>
          <w:szCs w:val="2"/>
        </w:rPr>
        <w:t> </w:t>
      </w:r>
    </w:p>
    <w:p w:rsidR="00C476E3" w:rsidRPr="00C476E3" w:rsidRDefault="008363AC" w:rsidP="008363AC">
      <w:pPr>
        <w:numPr>
          <w:ilvl w:val="0"/>
          <w:numId w:val="1"/>
        </w:numPr>
        <w:bidi w:val="0"/>
        <w:spacing w:after="0" w:line="360" w:lineRule="atLeast"/>
        <w:ind w:left="0"/>
        <w:textAlignment w:val="baseline"/>
        <w:rPr>
          <w:rFonts w:ascii="inherit" w:eastAsia="Times New Roman" w:hAnsi="inherit" w:cs="Helvetica"/>
          <w:color w:val="333333"/>
          <w:sz w:val="20"/>
          <w:szCs w:val="20"/>
        </w:rPr>
      </w:pPr>
      <w:hyperlink r:id="rId20" w:history="1">
        <w:r w:rsidR="00C476E3" w:rsidRPr="00C476E3">
          <w:rPr>
            <w:rFonts w:ascii="inherit" w:eastAsia="Times New Roman" w:hAnsi="inherit" w:cs="Helvetica"/>
            <w:b/>
            <w:bCs/>
            <w:color w:val="E2E2E2"/>
            <w:sz w:val="20"/>
            <w:szCs w:val="20"/>
            <w:u w:val="single"/>
            <w:bdr w:val="none" w:sz="0" w:space="0" w:color="auto" w:frame="1"/>
          </w:rPr>
          <w:t>PPT</w:t>
        </w:r>
      </w:hyperlink>
    </w:p>
    <w:p w:rsidR="00C476E3" w:rsidRPr="00C476E3" w:rsidRDefault="00C476E3" w:rsidP="008363AC">
      <w:pPr>
        <w:bidi w:val="0"/>
        <w:spacing w:after="0" w:line="360" w:lineRule="atLeast"/>
        <w:textAlignment w:val="baseline"/>
        <w:rPr>
          <w:rFonts w:ascii="inherit" w:eastAsia="Times New Roman" w:hAnsi="inherit" w:cs="Helvetica"/>
          <w:color w:val="333333"/>
          <w:sz w:val="2"/>
          <w:szCs w:val="2"/>
        </w:rPr>
      </w:pPr>
      <w:r w:rsidRPr="00C476E3">
        <w:rPr>
          <w:rFonts w:ascii="inherit" w:eastAsia="Times New Roman" w:hAnsi="inherit" w:cs="Helvetica"/>
          <w:color w:val="333333"/>
          <w:sz w:val="2"/>
          <w:szCs w:val="2"/>
        </w:rPr>
        <w:t> </w:t>
      </w:r>
    </w:p>
    <w:p w:rsidR="00C476E3" w:rsidRPr="00C476E3" w:rsidRDefault="008363AC" w:rsidP="008363AC">
      <w:pPr>
        <w:numPr>
          <w:ilvl w:val="0"/>
          <w:numId w:val="1"/>
        </w:numPr>
        <w:bidi w:val="0"/>
        <w:spacing w:after="0" w:line="360" w:lineRule="atLeast"/>
        <w:ind w:left="0"/>
        <w:textAlignment w:val="baseline"/>
        <w:rPr>
          <w:rFonts w:ascii="inherit" w:eastAsia="Times New Roman" w:hAnsi="inherit" w:cs="Helvetica"/>
          <w:color w:val="333333"/>
          <w:sz w:val="20"/>
          <w:szCs w:val="20"/>
        </w:rPr>
      </w:pPr>
      <w:hyperlink r:id="rId21" w:history="1">
        <w:r w:rsidR="00C476E3" w:rsidRPr="00C476E3">
          <w:rPr>
            <w:rFonts w:ascii="inherit" w:eastAsia="Times New Roman" w:hAnsi="inherit" w:cs="Helvetica"/>
            <w:b/>
            <w:bCs/>
            <w:color w:val="E2E2E2"/>
            <w:sz w:val="20"/>
            <w:szCs w:val="20"/>
            <w:u w:val="single"/>
            <w:bdr w:val="none" w:sz="0" w:space="0" w:color="auto" w:frame="1"/>
          </w:rPr>
          <w:t>Question Bank</w:t>
        </w:r>
      </w:hyperlink>
    </w:p>
    <w:p w:rsidR="00C476E3" w:rsidRPr="00C476E3" w:rsidRDefault="00C476E3" w:rsidP="008363AC">
      <w:pPr>
        <w:bidi w:val="0"/>
        <w:spacing w:after="0" w:line="360" w:lineRule="atLeast"/>
        <w:textAlignment w:val="baseline"/>
        <w:rPr>
          <w:rFonts w:ascii="inherit" w:eastAsia="Times New Roman" w:hAnsi="inherit" w:cs="Helvetica"/>
          <w:color w:val="333333"/>
          <w:sz w:val="2"/>
          <w:szCs w:val="2"/>
        </w:rPr>
      </w:pPr>
      <w:r w:rsidRPr="00C476E3">
        <w:rPr>
          <w:rFonts w:ascii="inherit" w:eastAsia="Times New Roman" w:hAnsi="inherit" w:cs="Helvetica"/>
          <w:color w:val="333333"/>
          <w:sz w:val="2"/>
          <w:szCs w:val="2"/>
        </w:rPr>
        <w:t> </w:t>
      </w:r>
    </w:p>
    <w:p w:rsidR="00C476E3" w:rsidRPr="00C476E3" w:rsidRDefault="008363AC" w:rsidP="008363AC">
      <w:pPr>
        <w:numPr>
          <w:ilvl w:val="0"/>
          <w:numId w:val="1"/>
        </w:numPr>
        <w:bidi w:val="0"/>
        <w:spacing w:after="0" w:line="360" w:lineRule="atLeast"/>
        <w:ind w:left="0"/>
        <w:textAlignment w:val="baseline"/>
        <w:rPr>
          <w:rFonts w:ascii="inherit" w:eastAsia="Times New Roman" w:hAnsi="inherit" w:cs="Helvetica"/>
          <w:color w:val="333333"/>
          <w:sz w:val="20"/>
          <w:szCs w:val="20"/>
        </w:rPr>
      </w:pPr>
      <w:hyperlink r:id="rId22" w:history="1">
        <w:r w:rsidR="00C476E3" w:rsidRPr="00C476E3">
          <w:rPr>
            <w:rFonts w:ascii="inherit" w:eastAsia="Times New Roman" w:hAnsi="inherit" w:cs="Helvetica"/>
            <w:b/>
            <w:bCs/>
            <w:color w:val="E2E2E2"/>
            <w:sz w:val="20"/>
            <w:szCs w:val="20"/>
            <w:u w:val="single"/>
            <w:bdr w:val="none" w:sz="0" w:space="0" w:color="auto" w:frame="1"/>
          </w:rPr>
          <w:t>MCQ</w:t>
        </w:r>
      </w:hyperlink>
    </w:p>
    <w:p w:rsidR="00C476E3" w:rsidRPr="00C476E3" w:rsidRDefault="00C476E3" w:rsidP="008363AC">
      <w:pPr>
        <w:bidi w:val="0"/>
        <w:spacing w:after="0" w:line="360" w:lineRule="atLeast"/>
        <w:textAlignment w:val="baseline"/>
        <w:rPr>
          <w:rFonts w:ascii="inherit" w:eastAsia="Times New Roman" w:hAnsi="inherit" w:cs="Helvetica"/>
          <w:color w:val="333333"/>
          <w:sz w:val="2"/>
          <w:szCs w:val="2"/>
        </w:rPr>
      </w:pPr>
      <w:r w:rsidRPr="00C476E3">
        <w:rPr>
          <w:rFonts w:ascii="inherit" w:eastAsia="Times New Roman" w:hAnsi="inherit" w:cs="Helvetica"/>
          <w:color w:val="333333"/>
          <w:sz w:val="2"/>
          <w:szCs w:val="2"/>
        </w:rPr>
        <w:t> </w:t>
      </w:r>
    </w:p>
    <w:p w:rsidR="00C476E3" w:rsidRPr="00C476E3" w:rsidRDefault="008363AC" w:rsidP="008363AC">
      <w:pPr>
        <w:numPr>
          <w:ilvl w:val="0"/>
          <w:numId w:val="1"/>
        </w:numPr>
        <w:bidi w:val="0"/>
        <w:spacing w:after="0" w:line="360" w:lineRule="atLeast"/>
        <w:ind w:left="0"/>
        <w:textAlignment w:val="baseline"/>
        <w:rPr>
          <w:rFonts w:ascii="inherit" w:eastAsia="Times New Roman" w:hAnsi="inherit" w:cs="Helvetica"/>
          <w:color w:val="333333"/>
          <w:sz w:val="20"/>
          <w:szCs w:val="20"/>
        </w:rPr>
      </w:pPr>
      <w:hyperlink r:id="rId23" w:history="1">
        <w:r w:rsidR="00C476E3" w:rsidRPr="00C476E3">
          <w:rPr>
            <w:rFonts w:ascii="inherit" w:eastAsia="Times New Roman" w:hAnsi="inherit" w:cs="Helvetica"/>
            <w:b/>
            <w:bCs/>
            <w:color w:val="E2E2E2"/>
            <w:sz w:val="20"/>
            <w:szCs w:val="20"/>
            <w:u w:val="single"/>
            <w:bdr w:val="none" w:sz="0" w:space="0" w:color="auto" w:frame="1"/>
          </w:rPr>
          <w:t>Difference between</w:t>
        </w:r>
      </w:hyperlink>
    </w:p>
    <w:p w:rsidR="00C476E3" w:rsidRPr="00C476E3" w:rsidRDefault="00C476E3" w:rsidP="008363AC">
      <w:pPr>
        <w:bidi w:val="0"/>
        <w:spacing w:after="0" w:line="360" w:lineRule="atLeast"/>
        <w:textAlignment w:val="baseline"/>
        <w:rPr>
          <w:rFonts w:ascii="inherit" w:eastAsia="Times New Roman" w:hAnsi="inherit" w:cs="Helvetica"/>
          <w:color w:val="333333"/>
          <w:sz w:val="2"/>
          <w:szCs w:val="2"/>
        </w:rPr>
      </w:pPr>
      <w:r w:rsidRPr="00C476E3">
        <w:rPr>
          <w:rFonts w:ascii="inherit" w:eastAsia="Times New Roman" w:hAnsi="inherit" w:cs="Helvetica"/>
          <w:color w:val="333333"/>
          <w:sz w:val="2"/>
          <w:szCs w:val="2"/>
        </w:rPr>
        <w:t> </w:t>
      </w:r>
    </w:p>
    <w:p w:rsidR="00C476E3" w:rsidRPr="00C476E3" w:rsidRDefault="008363AC" w:rsidP="008363AC">
      <w:pPr>
        <w:numPr>
          <w:ilvl w:val="0"/>
          <w:numId w:val="1"/>
        </w:numPr>
        <w:bidi w:val="0"/>
        <w:spacing w:after="0" w:line="360" w:lineRule="atLeast"/>
        <w:ind w:left="0"/>
        <w:textAlignment w:val="baseline"/>
        <w:rPr>
          <w:rFonts w:ascii="inherit" w:eastAsia="Times New Roman" w:hAnsi="inherit" w:cs="Helvetica"/>
          <w:color w:val="333333"/>
          <w:sz w:val="20"/>
          <w:szCs w:val="20"/>
        </w:rPr>
      </w:pPr>
      <w:hyperlink r:id="rId24" w:history="1">
        <w:r w:rsidR="00C476E3" w:rsidRPr="00C476E3">
          <w:rPr>
            <w:rFonts w:ascii="inherit" w:eastAsia="Times New Roman" w:hAnsi="inherit" w:cs="Helvetica"/>
            <w:b/>
            <w:bCs/>
            <w:color w:val="E2E2E2"/>
            <w:sz w:val="20"/>
            <w:szCs w:val="20"/>
            <w:u w:val="single"/>
            <w:bdr w:val="none" w:sz="0" w:space="0" w:color="auto" w:frame="1"/>
          </w:rPr>
          <w:t>Practical Aids</w:t>
        </w:r>
      </w:hyperlink>
    </w:p>
    <w:p w:rsidR="00C476E3" w:rsidRPr="00C476E3" w:rsidRDefault="00C476E3" w:rsidP="008363AC">
      <w:pPr>
        <w:shd w:val="clear" w:color="auto" w:fill="FCFCFC"/>
        <w:bidi w:val="0"/>
        <w:spacing w:after="0" w:line="324" w:lineRule="atLeast"/>
        <w:textAlignment w:val="baseline"/>
        <w:outlineLvl w:val="0"/>
        <w:rPr>
          <w:rFonts w:ascii="Georgia" w:eastAsia="Times New Roman" w:hAnsi="Georgia" w:cs="Helvetica"/>
          <w:color w:val="0008FF"/>
          <w:kern w:val="36"/>
          <w:sz w:val="38"/>
          <w:szCs w:val="38"/>
        </w:rPr>
      </w:pPr>
      <w:r w:rsidRPr="00C476E3">
        <w:rPr>
          <w:rFonts w:ascii="Georgia" w:eastAsia="Times New Roman" w:hAnsi="Georgia" w:cs="Helvetica"/>
          <w:color w:val="0008FF"/>
          <w:kern w:val="36"/>
          <w:sz w:val="38"/>
          <w:szCs w:val="38"/>
        </w:rPr>
        <w:t>Industrial Fermentation Process (Batch, Fed-batch and Continuous Fermentation)</w:t>
      </w:r>
    </w:p>
    <w:p w:rsidR="00C476E3" w:rsidRPr="00C476E3" w:rsidRDefault="008363AC" w:rsidP="008363AC">
      <w:pPr>
        <w:shd w:val="clear" w:color="auto" w:fill="FCFCFC"/>
        <w:bidi w:val="0"/>
        <w:spacing w:after="360" w:line="384" w:lineRule="atLeast"/>
        <w:textAlignment w:val="baseline"/>
        <w:rPr>
          <w:ins w:id="0" w:author="Unknown"/>
          <w:rFonts w:ascii="inherit" w:eastAsia="Times New Roman" w:hAnsi="inherit" w:cs="Helvetica"/>
          <w:color w:val="000000"/>
          <w:sz w:val="18"/>
          <w:szCs w:val="18"/>
        </w:rPr>
      </w:pPr>
      <w:ins w:id="1" w:author="Unknown">
        <w:r>
          <w:rPr>
            <w:rFonts w:ascii="inherit" w:eastAsia="Times New Roman" w:hAnsi="inherit" w:cs="Helvetica"/>
            <w:color w:val="000000"/>
            <w:sz w:val="18"/>
            <w:szCs w:val="18"/>
          </w:rPr>
          <w:pict>
            <v:rect id="_x0000_i1028" style="width:0;height:.75pt" o:hralign="center" o:hrstd="t" o:hr="t" fillcolor="#a0a0a0" stroked="f"/>
          </w:pict>
        </w:r>
      </w:ins>
    </w:p>
    <w:p w:rsidR="00C476E3" w:rsidRPr="00C476E3" w:rsidRDefault="00C476E3" w:rsidP="008363AC">
      <w:pPr>
        <w:shd w:val="clear" w:color="auto" w:fill="FCFCFC"/>
        <w:bidi w:val="0"/>
        <w:spacing w:before="240" w:after="240" w:line="384" w:lineRule="atLeast"/>
        <w:jc w:val="center"/>
        <w:textAlignment w:val="baseline"/>
        <w:outlineLvl w:val="0"/>
        <w:rPr>
          <w:ins w:id="2" w:author="Unknown"/>
          <w:rFonts w:ascii="Georgia" w:eastAsia="Times New Roman" w:hAnsi="Georgia" w:cs="Helvetica"/>
          <w:color w:val="0C0C0C"/>
          <w:kern w:val="36"/>
          <w:sz w:val="31"/>
          <w:szCs w:val="31"/>
        </w:rPr>
      </w:pPr>
      <w:ins w:id="3" w:author="Unknown">
        <w:r w:rsidRPr="00C476E3">
          <w:rPr>
            <w:rFonts w:ascii="Georgia" w:eastAsia="Times New Roman" w:hAnsi="Georgia" w:cs="Helvetica"/>
            <w:noProof/>
            <w:color w:val="0C0C0C"/>
            <w:kern w:val="36"/>
            <w:sz w:val="31"/>
            <w:szCs w:val="31"/>
            <w:rPrChange w:id="4" w:author="Unknown">
              <w:rPr>
                <w:noProof/>
              </w:rPr>
            </w:rPrChange>
          </w:rPr>
          <w:drawing>
            <wp:inline distT="0" distB="0" distL="0" distR="0" wp14:anchorId="484E7A3C" wp14:editId="05B41EDA">
              <wp:extent cx="5410200" cy="4162425"/>
              <wp:effectExtent l="0" t="0" r="0" b="9525"/>
              <wp:docPr id="2" name="صورة 2" descr="types of fermentation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ypes of fermentation proces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10200" cy="4162425"/>
                      </a:xfrm>
                      <a:prstGeom prst="rect">
                        <a:avLst/>
                      </a:prstGeom>
                      <a:noFill/>
                      <a:ln>
                        <a:noFill/>
                      </a:ln>
                    </pic:spPr>
                  </pic:pic>
                </a:graphicData>
              </a:graphic>
            </wp:inline>
          </w:drawing>
        </w:r>
      </w:ins>
    </w:p>
    <w:p w:rsidR="00C476E3" w:rsidRPr="00C476E3" w:rsidRDefault="00C476E3" w:rsidP="008363AC">
      <w:pPr>
        <w:shd w:val="clear" w:color="auto" w:fill="FCFCFC"/>
        <w:bidi w:val="0"/>
        <w:spacing w:after="0" w:line="384" w:lineRule="atLeast"/>
        <w:jc w:val="center"/>
        <w:textAlignment w:val="baseline"/>
        <w:outlineLvl w:val="0"/>
        <w:rPr>
          <w:ins w:id="5" w:author="Unknown"/>
          <w:rFonts w:ascii="Georgia" w:eastAsia="Times New Roman" w:hAnsi="Georgia" w:cs="Helvetica"/>
          <w:color w:val="0C0C0C"/>
          <w:kern w:val="36"/>
          <w:sz w:val="31"/>
          <w:szCs w:val="31"/>
        </w:rPr>
      </w:pPr>
      <w:ins w:id="6" w:author="Unknown">
        <w:r w:rsidRPr="00C476E3">
          <w:rPr>
            <w:rFonts w:ascii="inherit" w:eastAsia="Times New Roman" w:hAnsi="inherit" w:cs="Helvetica"/>
            <w:b/>
            <w:bCs/>
            <w:color w:val="000000"/>
            <w:kern w:val="36"/>
            <w:sz w:val="28"/>
            <w:szCs w:val="28"/>
            <w:bdr w:val="none" w:sz="0" w:space="0" w:color="auto" w:frame="1"/>
          </w:rPr>
          <w:t>Fermentation Technology</w:t>
        </w:r>
        <w:r w:rsidRPr="00C476E3">
          <w:rPr>
            <w:rFonts w:ascii="Georgia" w:eastAsia="Times New Roman" w:hAnsi="Georgia" w:cs="Helvetica"/>
            <w:color w:val="000000"/>
            <w:kern w:val="36"/>
            <w:sz w:val="24"/>
            <w:szCs w:val="24"/>
            <w:bdr w:val="none" w:sz="0" w:space="0" w:color="auto" w:frame="1"/>
          </w:rPr>
          <w:br/>
        </w:r>
        <w:r w:rsidRPr="00C476E3">
          <w:rPr>
            <w:rFonts w:ascii="Georgia" w:eastAsia="Times New Roman" w:hAnsi="Georgia" w:cs="Helvetica"/>
            <w:i/>
            <w:iCs/>
            <w:color w:val="000000"/>
            <w:kern w:val="36"/>
            <w:sz w:val="24"/>
            <w:szCs w:val="24"/>
            <w:bdr w:val="none" w:sz="0" w:space="0" w:color="auto" w:frame="1"/>
          </w:rPr>
          <w:t>(Types of Industrial Fermentation Processes)</w:t>
        </w:r>
      </w:ins>
    </w:p>
    <w:p w:rsidR="00C476E3" w:rsidRPr="00C476E3" w:rsidRDefault="00C476E3" w:rsidP="008363AC">
      <w:pPr>
        <w:shd w:val="clear" w:color="auto" w:fill="FCFCFC"/>
        <w:bidi w:val="0"/>
        <w:spacing w:after="0" w:line="384" w:lineRule="atLeast"/>
        <w:jc w:val="right"/>
        <w:textAlignment w:val="baseline"/>
        <w:rPr>
          <w:ins w:id="7" w:author="Unknown"/>
          <w:rFonts w:ascii="inherit" w:eastAsia="Times New Roman" w:hAnsi="inherit" w:cs="Helvetica"/>
          <w:color w:val="000000"/>
          <w:sz w:val="18"/>
          <w:szCs w:val="18"/>
        </w:rPr>
      </w:pPr>
      <w:ins w:id="8" w:author="Unknown">
        <w:r w:rsidRPr="00C476E3">
          <w:rPr>
            <w:rFonts w:ascii="Georgia" w:eastAsia="Times New Roman" w:hAnsi="Georgia" w:cs="Helvetica"/>
            <w:i/>
            <w:iCs/>
            <w:color w:val="FF6600"/>
            <w:sz w:val="24"/>
            <w:szCs w:val="24"/>
            <w:bdr w:val="none" w:sz="0" w:space="0" w:color="auto" w:frame="1"/>
          </w:rPr>
          <w:t>Fermentation: An art from the past, a skill for the future…</w:t>
        </w:r>
        <w:r w:rsidRPr="00C476E3">
          <w:rPr>
            <w:rFonts w:ascii="Georgia" w:eastAsia="Times New Roman" w:hAnsi="Georgia" w:cs="Helvetica"/>
            <w:i/>
            <w:iCs/>
            <w:color w:val="FF6600"/>
            <w:sz w:val="24"/>
            <w:szCs w:val="24"/>
            <w:bdr w:val="none" w:sz="0" w:space="0" w:color="auto" w:frame="1"/>
          </w:rPr>
          <w:br/>
        </w:r>
        <w:r w:rsidRPr="00C476E3">
          <w:rPr>
            <w:rFonts w:ascii="Georgia" w:eastAsia="Times New Roman" w:hAnsi="Georgia" w:cs="Helvetica"/>
            <w:b/>
            <w:bCs/>
            <w:color w:val="000000"/>
            <w:sz w:val="24"/>
            <w:szCs w:val="24"/>
            <w:bdr w:val="none" w:sz="0" w:space="0" w:color="auto" w:frame="1"/>
          </w:rPr>
          <w:t>Brain McNeil</w:t>
        </w:r>
      </w:ins>
    </w:p>
    <w:p w:rsidR="00C476E3" w:rsidRPr="00C476E3" w:rsidRDefault="00C476E3" w:rsidP="008363AC">
      <w:pPr>
        <w:shd w:val="clear" w:color="auto" w:fill="FCFCFC"/>
        <w:bidi w:val="0"/>
        <w:spacing w:after="0" w:line="384" w:lineRule="atLeast"/>
        <w:jc w:val="both"/>
        <w:textAlignment w:val="baseline"/>
        <w:rPr>
          <w:ins w:id="9" w:author="Unknown"/>
          <w:rFonts w:ascii="inherit" w:eastAsia="Times New Roman" w:hAnsi="inherit" w:cs="Helvetica"/>
          <w:color w:val="000000"/>
          <w:sz w:val="18"/>
          <w:szCs w:val="18"/>
        </w:rPr>
      </w:pPr>
      <w:ins w:id="10" w:author="Unknown">
        <w:r w:rsidRPr="00C476E3">
          <w:rPr>
            <w:rFonts w:ascii="Georgia" w:eastAsia="Times New Roman" w:hAnsi="Georgia" w:cs="Helvetica"/>
            <w:b/>
            <w:bCs/>
            <w:i/>
            <w:iCs/>
            <w:color w:val="000000"/>
            <w:sz w:val="24"/>
            <w:szCs w:val="24"/>
            <w:bdr w:val="none" w:sz="0" w:space="0" w:color="auto" w:frame="1"/>
          </w:rPr>
          <w:t>What is fermentation?</w:t>
        </w:r>
      </w:ins>
    </w:p>
    <w:p w:rsidR="00C476E3" w:rsidRPr="00C476E3" w:rsidRDefault="00C476E3" w:rsidP="008363AC">
      <w:pPr>
        <w:shd w:val="clear" w:color="auto" w:fill="FCFCFC"/>
        <w:bidi w:val="0"/>
        <w:spacing w:after="0" w:line="384" w:lineRule="atLeast"/>
        <w:textAlignment w:val="baseline"/>
        <w:rPr>
          <w:ins w:id="11" w:author="Unknown"/>
          <w:rFonts w:ascii="inherit" w:eastAsia="Times New Roman" w:hAnsi="inherit" w:cs="Helvetica"/>
          <w:color w:val="000000"/>
          <w:sz w:val="18"/>
          <w:szCs w:val="18"/>
        </w:rPr>
      </w:pPr>
      <w:ins w:id="12" w:author="Unknown">
        <w:r w:rsidRPr="00C476E3">
          <w:rPr>
            <w:rFonts w:ascii="inherit" w:eastAsia="Times New Roman" w:hAnsi="inherit" w:cs="Helvetica"/>
            <w:color w:val="FF6600"/>
            <w:sz w:val="24"/>
            <w:szCs w:val="24"/>
            <w:bdr w:val="none" w:sz="0" w:space="0" w:color="auto" w:frame="1"/>
          </w:rPr>
          <w:lastRenderedPageBreak/>
          <w:t>Ø</w:t>
        </w:r>
        <w:r w:rsidRPr="00C476E3">
          <w:rPr>
            <w:rFonts w:ascii="Georgia" w:eastAsia="Times New Roman" w:hAnsi="Georgia" w:cs="Helvetica"/>
            <w:color w:val="000000"/>
            <w:sz w:val="24"/>
            <w:szCs w:val="24"/>
            <w:bdr w:val="none" w:sz="0" w:space="0" w:color="auto" w:frame="1"/>
          </w:rPr>
          <w:t>  Fermentation is a metabolic process which converts carbohydrates to alcohols, organic acids or gases by the activity of enzymes of microbial origin.</w:t>
        </w:r>
      </w:ins>
    </w:p>
    <w:p w:rsidR="00C476E3" w:rsidRPr="00C476E3" w:rsidRDefault="00C476E3" w:rsidP="008363AC">
      <w:pPr>
        <w:shd w:val="clear" w:color="auto" w:fill="FCFCFC"/>
        <w:bidi w:val="0"/>
        <w:spacing w:after="0" w:line="384" w:lineRule="atLeast"/>
        <w:textAlignment w:val="baseline"/>
        <w:rPr>
          <w:ins w:id="13" w:author="Unknown"/>
          <w:rFonts w:ascii="inherit" w:eastAsia="Times New Roman" w:hAnsi="inherit" w:cs="Helvetica"/>
          <w:color w:val="000000"/>
          <w:sz w:val="18"/>
          <w:szCs w:val="18"/>
        </w:rPr>
      </w:pPr>
      <w:ins w:id="14"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Microbes involved in fermentation process: Bacteria and Fungi.</w:t>
        </w:r>
      </w:ins>
    </w:p>
    <w:p w:rsidR="00C476E3" w:rsidRPr="00C476E3" w:rsidRDefault="00C476E3" w:rsidP="008363AC">
      <w:pPr>
        <w:shd w:val="clear" w:color="auto" w:fill="FCFCFC"/>
        <w:bidi w:val="0"/>
        <w:spacing w:after="0" w:line="384" w:lineRule="atLeast"/>
        <w:textAlignment w:val="baseline"/>
        <w:rPr>
          <w:ins w:id="15" w:author="Unknown"/>
          <w:rFonts w:ascii="inherit" w:eastAsia="Times New Roman" w:hAnsi="inherit" w:cs="Helvetica"/>
          <w:color w:val="000000"/>
          <w:sz w:val="18"/>
          <w:szCs w:val="18"/>
        </w:rPr>
      </w:pPr>
      <w:ins w:id="16"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The process of anaerobic respiration in the muscle cells of animals during exercise which produce lactic acid is also a type of fermentation.</w:t>
        </w:r>
      </w:ins>
    </w:p>
    <w:p w:rsidR="00C476E3" w:rsidRPr="00C476E3" w:rsidRDefault="00C476E3" w:rsidP="008363AC">
      <w:pPr>
        <w:shd w:val="clear" w:color="auto" w:fill="FCFCFC"/>
        <w:bidi w:val="0"/>
        <w:spacing w:after="0" w:line="384" w:lineRule="atLeast"/>
        <w:textAlignment w:val="baseline"/>
        <w:rPr>
          <w:ins w:id="17" w:author="Unknown"/>
          <w:rFonts w:ascii="inherit" w:eastAsia="Times New Roman" w:hAnsi="inherit" w:cs="Helvetica"/>
          <w:color w:val="000000"/>
          <w:sz w:val="18"/>
          <w:szCs w:val="18"/>
        </w:rPr>
      </w:pPr>
      <w:ins w:id="18"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The technique of fermentation was very ancient in origin.</w:t>
        </w:r>
      </w:ins>
    </w:p>
    <w:p w:rsidR="00C476E3" w:rsidRPr="00C476E3" w:rsidRDefault="00C476E3" w:rsidP="008363AC">
      <w:pPr>
        <w:shd w:val="clear" w:color="auto" w:fill="FCFCFC"/>
        <w:bidi w:val="0"/>
        <w:spacing w:after="0" w:line="384" w:lineRule="atLeast"/>
        <w:textAlignment w:val="baseline"/>
        <w:rPr>
          <w:ins w:id="19" w:author="Unknown"/>
          <w:rFonts w:ascii="inherit" w:eastAsia="Times New Roman" w:hAnsi="inherit" w:cs="Helvetica"/>
          <w:color w:val="000000"/>
          <w:sz w:val="18"/>
          <w:szCs w:val="18"/>
        </w:rPr>
      </w:pPr>
      <w:ins w:id="20"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Egyptians and Sumerians had the knowledge of the technique of converting starchy grains to alcoholics.</w:t>
        </w:r>
      </w:ins>
    </w:p>
    <w:p w:rsidR="00C476E3" w:rsidRPr="00C476E3" w:rsidRDefault="00C476E3" w:rsidP="008363AC">
      <w:pPr>
        <w:shd w:val="clear" w:color="auto" w:fill="FCFCFC"/>
        <w:bidi w:val="0"/>
        <w:spacing w:after="0" w:line="384" w:lineRule="atLeast"/>
        <w:textAlignment w:val="baseline"/>
        <w:rPr>
          <w:ins w:id="21" w:author="Unknown"/>
          <w:rFonts w:ascii="inherit" w:eastAsia="Times New Roman" w:hAnsi="inherit" w:cs="Helvetica"/>
          <w:color w:val="000000"/>
          <w:sz w:val="18"/>
          <w:szCs w:val="18"/>
        </w:rPr>
      </w:pPr>
      <w:ins w:id="22"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For a microbiologist, the word ‘fermentation’ means many processes such as:</w:t>
        </w:r>
      </w:ins>
    </w:p>
    <w:p w:rsidR="00C476E3" w:rsidRPr="00C476E3" w:rsidRDefault="00C476E3" w:rsidP="008363AC">
      <w:pPr>
        <w:shd w:val="clear" w:color="auto" w:fill="FCFCFC"/>
        <w:bidi w:val="0"/>
        <w:spacing w:after="0" w:line="384" w:lineRule="atLeast"/>
        <w:textAlignment w:val="baseline"/>
        <w:rPr>
          <w:ins w:id="23" w:author="Unknown"/>
          <w:rFonts w:ascii="inherit" w:eastAsia="Times New Roman" w:hAnsi="inherit" w:cs="Helvetica"/>
          <w:color w:val="000000"/>
          <w:sz w:val="18"/>
          <w:szCs w:val="18"/>
        </w:rPr>
      </w:pPr>
      <w:ins w:id="24" w:author="Unknown">
        <w:r w:rsidRPr="00C476E3">
          <w:rPr>
            <w:rFonts w:ascii="inherit" w:eastAsia="Times New Roman" w:hAnsi="inherit" w:cs="Helvetica"/>
            <w:color w:val="FF6600"/>
            <w:sz w:val="24"/>
            <w:szCs w:val="24"/>
            <w:bdr w:val="none" w:sz="0" w:space="0" w:color="auto" w:frame="1"/>
          </w:rPr>
          <w:t>$</w:t>
        </w:r>
        <w:r w:rsidRPr="00C476E3">
          <w:rPr>
            <w:rFonts w:ascii="Georgia" w:eastAsia="Times New Roman" w:hAnsi="Georgia" w:cs="Helvetica"/>
            <w:color w:val="000000"/>
            <w:sz w:val="24"/>
            <w:szCs w:val="24"/>
            <w:bdr w:val="none" w:sz="0" w:space="0" w:color="auto" w:frame="1"/>
          </w:rPr>
          <w:t>   A method of mass cultivation of microbes under aerobic or anaerobic conditions.</w:t>
        </w:r>
      </w:ins>
    </w:p>
    <w:p w:rsidR="00C476E3" w:rsidRPr="00C476E3" w:rsidRDefault="00C476E3" w:rsidP="008363AC">
      <w:pPr>
        <w:shd w:val="clear" w:color="auto" w:fill="FCFCFC"/>
        <w:bidi w:val="0"/>
        <w:spacing w:after="0" w:line="384" w:lineRule="atLeast"/>
        <w:textAlignment w:val="baseline"/>
        <w:rPr>
          <w:ins w:id="25" w:author="Unknown"/>
          <w:rFonts w:ascii="inherit" w:eastAsia="Times New Roman" w:hAnsi="inherit" w:cs="Helvetica"/>
          <w:color w:val="000000"/>
          <w:sz w:val="18"/>
          <w:szCs w:val="18"/>
        </w:rPr>
      </w:pPr>
      <w:ins w:id="26" w:author="Unknown">
        <w:r w:rsidRPr="00C476E3">
          <w:rPr>
            <w:rFonts w:ascii="inherit" w:eastAsia="Times New Roman" w:hAnsi="inherit" w:cs="Helvetica"/>
            <w:color w:val="FF6600"/>
            <w:sz w:val="24"/>
            <w:szCs w:val="24"/>
            <w:bdr w:val="none" w:sz="0" w:space="0" w:color="auto" w:frame="1"/>
          </w:rPr>
          <w:t>$</w:t>
        </w:r>
        <w:r w:rsidRPr="00C476E3">
          <w:rPr>
            <w:rFonts w:ascii="Georgia" w:eastAsia="Times New Roman" w:hAnsi="Georgia" w:cs="Helvetica"/>
            <w:color w:val="000000"/>
            <w:sz w:val="24"/>
            <w:szCs w:val="24"/>
            <w:bdr w:val="none" w:sz="0" w:space="0" w:color="auto" w:frame="1"/>
          </w:rPr>
          <w:t>   Any biological process occurs in the absence of oxygen.</w:t>
        </w:r>
      </w:ins>
    </w:p>
    <w:p w:rsidR="00C476E3" w:rsidRPr="00C476E3" w:rsidRDefault="00C476E3" w:rsidP="008363AC">
      <w:pPr>
        <w:shd w:val="clear" w:color="auto" w:fill="FCFCFC"/>
        <w:bidi w:val="0"/>
        <w:spacing w:after="0" w:line="384" w:lineRule="atLeast"/>
        <w:textAlignment w:val="baseline"/>
        <w:rPr>
          <w:ins w:id="27" w:author="Unknown"/>
          <w:rFonts w:ascii="inherit" w:eastAsia="Times New Roman" w:hAnsi="inherit" w:cs="Helvetica"/>
          <w:color w:val="000000"/>
          <w:sz w:val="18"/>
          <w:szCs w:val="18"/>
        </w:rPr>
      </w:pPr>
      <w:ins w:id="28" w:author="Unknown">
        <w:r w:rsidRPr="00C476E3">
          <w:rPr>
            <w:rFonts w:ascii="inherit" w:eastAsia="Times New Roman" w:hAnsi="inherit" w:cs="Helvetica"/>
            <w:color w:val="FF6600"/>
            <w:sz w:val="24"/>
            <w:szCs w:val="24"/>
            <w:bdr w:val="none" w:sz="0" w:space="0" w:color="auto" w:frame="1"/>
          </w:rPr>
          <w:t>$</w:t>
        </w:r>
        <w:r w:rsidRPr="00C476E3">
          <w:rPr>
            <w:rFonts w:ascii="Georgia" w:eastAsia="Times New Roman" w:hAnsi="Georgia" w:cs="Helvetica"/>
            <w:color w:val="000000"/>
            <w:sz w:val="24"/>
            <w:szCs w:val="24"/>
            <w:bdr w:val="none" w:sz="0" w:space="0" w:color="auto" w:frame="1"/>
          </w:rPr>
          <w:t>   Spoilage of food by microbial activity.</w:t>
        </w:r>
      </w:ins>
    </w:p>
    <w:p w:rsidR="00C476E3" w:rsidRPr="00C476E3" w:rsidRDefault="00C476E3" w:rsidP="008363AC">
      <w:pPr>
        <w:shd w:val="clear" w:color="auto" w:fill="FCFCFC"/>
        <w:bidi w:val="0"/>
        <w:spacing w:after="0" w:line="384" w:lineRule="atLeast"/>
        <w:textAlignment w:val="baseline"/>
        <w:rPr>
          <w:ins w:id="29" w:author="Unknown"/>
          <w:rFonts w:ascii="inherit" w:eastAsia="Times New Roman" w:hAnsi="inherit" w:cs="Helvetica"/>
          <w:color w:val="000000"/>
          <w:sz w:val="18"/>
          <w:szCs w:val="18"/>
        </w:rPr>
      </w:pPr>
      <w:ins w:id="30" w:author="Unknown">
        <w:r w:rsidRPr="00C476E3">
          <w:rPr>
            <w:rFonts w:ascii="inherit" w:eastAsia="Times New Roman" w:hAnsi="inherit" w:cs="Helvetica"/>
            <w:color w:val="FF6600"/>
            <w:sz w:val="24"/>
            <w:szCs w:val="24"/>
            <w:bdr w:val="none" w:sz="0" w:space="0" w:color="auto" w:frame="1"/>
          </w:rPr>
          <w:t>$</w:t>
        </w:r>
        <w:r w:rsidRPr="00C476E3">
          <w:rPr>
            <w:rFonts w:ascii="Georgia" w:eastAsia="Times New Roman" w:hAnsi="Georgia" w:cs="Helvetica"/>
            <w:color w:val="000000"/>
            <w:sz w:val="24"/>
            <w:szCs w:val="24"/>
            <w:bdr w:val="none" w:sz="0" w:space="0" w:color="auto" w:frame="1"/>
          </w:rPr>
          <w:t>   Production of alcoholic beverages, organic acids, antibiotics or biopolymers</w:t>
        </w:r>
      </w:ins>
    </w:p>
    <w:p w:rsidR="00C476E3" w:rsidRPr="00C476E3" w:rsidRDefault="00C476E3" w:rsidP="008363AC">
      <w:pPr>
        <w:shd w:val="clear" w:color="auto" w:fill="FCFCFC"/>
        <w:bidi w:val="0"/>
        <w:spacing w:after="0" w:line="384" w:lineRule="atLeast"/>
        <w:textAlignment w:val="baseline"/>
        <w:rPr>
          <w:ins w:id="31" w:author="Unknown"/>
          <w:rFonts w:ascii="inherit" w:eastAsia="Times New Roman" w:hAnsi="inherit" w:cs="Helvetica"/>
          <w:color w:val="000000"/>
          <w:sz w:val="18"/>
          <w:szCs w:val="18"/>
        </w:rPr>
      </w:pPr>
      <w:ins w:id="32" w:author="Unknown">
        <w:r w:rsidRPr="00C476E3">
          <w:rPr>
            <w:rFonts w:ascii="inherit" w:eastAsia="Times New Roman" w:hAnsi="inherit" w:cs="Helvetica"/>
            <w:color w:val="FF6600"/>
            <w:sz w:val="24"/>
            <w:szCs w:val="24"/>
            <w:bdr w:val="none" w:sz="0" w:space="0" w:color="auto" w:frame="1"/>
          </w:rPr>
          <w:t>$</w:t>
        </w:r>
        <w:r w:rsidRPr="00C476E3">
          <w:rPr>
            <w:rFonts w:ascii="Georgia" w:eastAsia="Times New Roman" w:hAnsi="Georgia" w:cs="Helvetica"/>
            <w:color w:val="000000"/>
            <w:sz w:val="24"/>
            <w:szCs w:val="24"/>
            <w:bdr w:val="none" w:sz="0" w:space="0" w:color="auto" w:frame="1"/>
          </w:rPr>
          <w:t>   Partial oxidation of carbohydrates</w:t>
        </w:r>
      </w:ins>
    </w:p>
    <w:p w:rsidR="00C476E3" w:rsidRPr="00C476E3" w:rsidRDefault="00C476E3" w:rsidP="008363AC">
      <w:pPr>
        <w:shd w:val="clear" w:color="auto" w:fill="FCFCFC"/>
        <w:bidi w:val="0"/>
        <w:spacing w:after="0" w:line="384" w:lineRule="atLeast"/>
        <w:textAlignment w:val="baseline"/>
        <w:rPr>
          <w:ins w:id="33" w:author="Unknown"/>
          <w:rFonts w:ascii="inherit" w:eastAsia="Times New Roman" w:hAnsi="inherit" w:cs="Helvetica"/>
          <w:color w:val="000000"/>
          <w:sz w:val="18"/>
          <w:szCs w:val="18"/>
        </w:rPr>
      </w:pPr>
      <w:ins w:id="34" w:author="Unknown">
        <w:r w:rsidRPr="00C476E3">
          <w:rPr>
            <w:rFonts w:ascii="Georgia" w:eastAsia="Times New Roman" w:hAnsi="Georgia" w:cs="Helvetica"/>
            <w:b/>
            <w:bCs/>
            <w:i/>
            <w:iCs/>
            <w:color w:val="000000"/>
            <w:sz w:val="24"/>
            <w:szCs w:val="24"/>
            <w:bdr w:val="none" w:sz="0" w:space="0" w:color="auto" w:frame="1"/>
          </w:rPr>
          <w:t>What is industrial fermentation?</w:t>
        </w:r>
      </w:ins>
    </w:p>
    <w:p w:rsidR="00C476E3" w:rsidRPr="00C476E3" w:rsidRDefault="00C476E3" w:rsidP="008363AC">
      <w:pPr>
        <w:shd w:val="clear" w:color="auto" w:fill="FCFCFC"/>
        <w:bidi w:val="0"/>
        <w:spacing w:after="0" w:line="384" w:lineRule="atLeast"/>
        <w:textAlignment w:val="baseline"/>
        <w:rPr>
          <w:ins w:id="35" w:author="Unknown"/>
          <w:rFonts w:ascii="inherit" w:eastAsia="Times New Roman" w:hAnsi="inherit" w:cs="Helvetica"/>
          <w:color w:val="000000"/>
          <w:sz w:val="18"/>
          <w:szCs w:val="18"/>
        </w:rPr>
      </w:pPr>
      <w:ins w:id="36"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The intentional use of fermentation technology for the large scale production of microbial biomass or metabolites is called industrial fermentation.</w:t>
        </w:r>
      </w:ins>
    </w:p>
    <w:p w:rsidR="00C476E3" w:rsidRPr="00C476E3" w:rsidRDefault="00C476E3" w:rsidP="008363AC">
      <w:pPr>
        <w:shd w:val="clear" w:color="auto" w:fill="FCFCFC"/>
        <w:bidi w:val="0"/>
        <w:spacing w:after="0" w:line="384" w:lineRule="atLeast"/>
        <w:textAlignment w:val="baseline"/>
        <w:rPr>
          <w:ins w:id="37" w:author="Unknown"/>
          <w:rFonts w:ascii="inherit" w:eastAsia="Times New Roman" w:hAnsi="inherit" w:cs="Helvetica"/>
          <w:color w:val="000000"/>
          <w:sz w:val="18"/>
          <w:szCs w:val="18"/>
        </w:rPr>
      </w:pPr>
      <w:ins w:id="38"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Fermented products have immense use in food, medicine and other industries.</w:t>
        </w:r>
      </w:ins>
    </w:p>
    <w:p w:rsidR="00C476E3" w:rsidRPr="00C476E3" w:rsidRDefault="00C476E3" w:rsidP="008363AC">
      <w:pPr>
        <w:shd w:val="clear" w:color="auto" w:fill="FCFCFC"/>
        <w:bidi w:val="0"/>
        <w:spacing w:after="0" w:line="384" w:lineRule="atLeast"/>
        <w:textAlignment w:val="baseline"/>
        <w:rPr>
          <w:ins w:id="39" w:author="Unknown"/>
          <w:rFonts w:ascii="inherit" w:eastAsia="Times New Roman" w:hAnsi="inherit" w:cs="Helvetica"/>
          <w:color w:val="000000"/>
          <w:sz w:val="18"/>
          <w:szCs w:val="18"/>
        </w:rPr>
      </w:pPr>
      <w:ins w:id="40"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Modern industrial fermentation units use genetically engineered microbes for the rapid production of desired metabolites.</w:t>
        </w:r>
      </w:ins>
    </w:p>
    <w:p w:rsidR="00C476E3" w:rsidRPr="00C476E3" w:rsidRDefault="00C476E3" w:rsidP="008363AC">
      <w:pPr>
        <w:shd w:val="clear" w:color="auto" w:fill="FCFCFC"/>
        <w:bidi w:val="0"/>
        <w:spacing w:after="0" w:line="384" w:lineRule="atLeast"/>
        <w:textAlignment w:val="baseline"/>
        <w:rPr>
          <w:ins w:id="41" w:author="Unknown"/>
          <w:rFonts w:ascii="inherit" w:eastAsia="Times New Roman" w:hAnsi="inherit" w:cs="Helvetica"/>
          <w:color w:val="000000"/>
          <w:sz w:val="18"/>
          <w:szCs w:val="18"/>
        </w:rPr>
      </w:pPr>
      <w:ins w:id="42" w:author="Unknown">
        <w:r w:rsidRPr="00C476E3">
          <w:rPr>
            <w:rFonts w:ascii="Georgia" w:eastAsia="Times New Roman" w:hAnsi="Georgia" w:cs="Helvetica"/>
            <w:b/>
            <w:bCs/>
            <w:i/>
            <w:iCs/>
            <w:color w:val="000000"/>
            <w:sz w:val="24"/>
            <w:szCs w:val="24"/>
            <w:bdr w:val="none" w:sz="0" w:space="0" w:color="auto" w:frame="1"/>
          </w:rPr>
          <w:t>What is a fermenter?</w:t>
        </w:r>
      </w:ins>
    </w:p>
    <w:p w:rsidR="00C476E3" w:rsidRPr="00C476E3" w:rsidRDefault="00C476E3" w:rsidP="008363AC">
      <w:pPr>
        <w:shd w:val="clear" w:color="auto" w:fill="FCFCFC"/>
        <w:bidi w:val="0"/>
        <w:spacing w:after="0" w:line="384" w:lineRule="atLeast"/>
        <w:textAlignment w:val="baseline"/>
        <w:rPr>
          <w:ins w:id="43" w:author="Unknown"/>
          <w:rFonts w:ascii="inherit" w:eastAsia="Times New Roman" w:hAnsi="inherit" w:cs="Helvetica"/>
          <w:color w:val="000000"/>
          <w:sz w:val="18"/>
          <w:szCs w:val="18"/>
        </w:rPr>
      </w:pPr>
      <w:ins w:id="44"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The heart of industrial fermentation is a ‘Fermenter’.</w:t>
        </w:r>
      </w:ins>
    </w:p>
    <w:p w:rsidR="00C476E3" w:rsidRPr="00C476E3" w:rsidRDefault="00C476E3" w:rsidP="008363AC">
      <w:pPr>
        <w:shd w:val="clear" w:color="auto" w:fill="FCFCFC"/>
        <w:bidi w:val="0"/>
        <w:spacing w:after="0" w:line="384" w:lineRule="atLeast"/>
        <w:textAlignment w:val="baseline"/>
        <w:rPr>
          <w:ins w:id="45" w:author="Unknown"/>
          <w:rFonts w:ascii="inherit" w:eastAsia="Times New Roman" w:hAnsi="inherit" w:cs="Helvetica"/>
          <w:color w:val="000000"/>
          <w:sz w:val="18"/>
          <w:szCs w:val="18"/>
        </w:rPr>
      </w:pPr>
      <w:ins w:id="46"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Fermenter is type of bioreactor*</w:t>
        </w:r>
      </w:ins>
    </w:p>
    <w:p w:rsidR="00C476E3" w:rsidRPr="00C476E3" w:rsidRDefault="00C476E3" w:rsidP="008363AC">
      <w:pPr>
        <w:shd w:val="clear" w:color="auto" w:fill="FCFCFC"/>
        <w:bidi w:val="0"/>
        <w:spacing w:after="0" w:line="384" w:lineRule="atLeast"/>
        <w:textAlignment w:val="baseline"/>
        <w:rPr>
          <w:ins w:id="47" w:author="Unknown"/>
          <w:rFonts w:ascii="inherit" w:eastAsia="Times New Roman" w:hAnsi="inherit" w:cs="Helvetica"/>
          <w:color w:val="000000"/>
          <w:sz w:val="18"/>
          <w:szCs w:val="18"/>
        </w:rPr>
      </w:pPr>
      <w:ins w:id="48"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Fermenter: a system provided with controlled environmental conditions for the growth of microbes in liquid culture and production of specific metabolites.</w:t>
        </w:r>
      </w:ins>
    </w:p>
    <w:p w:rsidR="00C476E3" w:rsidRPr="00C476E3" w:rsidRDefault="00C476E3" w:rsidP="008363AC">
      <w:pPr>
        <w:shd w:val="clear" w:color="auto" w:fill="FCFCFC"/>
        <w:bidi w:val="0"/>
        <w:spacing w:after="0" w:line="384" w:lineRule="atLeast"/>
        <w:textAlignment w:val="baseline"/>
        <w:rPr>
          <w:ins w:id="49" w:author="Unknown"/>
          <w:rFonts w:ascii="inherit" w:eastAsia="Times New Roman" w:hAnsi="inherit" w:cs="Helvetica"/>
          <w:color w:val="000000"/>
          <w:sz w:val="18"/>
          <w:szCs w:val="18"/>
        </w:rPr>
      </w:pPr>
      <w:ins w:id="50"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It is a device in which the microbes are cultivated and motivated to form the desired products.</w:t>
        </w:r>
      </w:ins>
    </w:p>
    <w:p w:rsidR="00C476E3" w:rsidRPr="00C476E3" w:rsidRDefault="00C476E3" w:rsidP="008363AC">
      <w:pPr>
        <w:shd w:val="clear" w:color="auto" w:fill="FCFCFC"/>
        <w:bidi w:val="0"/>
        <w:spacing w:after="0" w:line="384" w:lineRule="atLeast"/>
        <w:textAlignment w:val="baseline"/>
        <w:rPr>
          <w:ins w:id="51" w:author="Unknown"/>
          <w:rFonts w:ascii="inherit" w:eastAsia="Times New Roman" w:hAnsi="inherit" w:cs="Helvetica"/>
          <w:color w:val="000000"/>
          <w:sz w:val="18"/>
          <w:szCs w:val="18"/>
        </w:rPr>
      </w:pPr>
      <w:ins w:id="52"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It is containment system to provide the accurate environment for the optimum growth and metabolic activity of the microbes.</w:t>
        </w:r>
      </w:ins>
    </w:p>
    <w:p w:rsidR="00C476E3" w:rsidRPr="00C476E3" w:rsidRDefault="00C476E3" w:rsidP="008363AC">
      <w:pPr>
        <w:shd w:val="clear" w:color="auto" w:fill="FCFCFC"/>
        <w:bidi w:val="0"/>
        <w:spacing w:after="0" w:line="384" w:lineRule="atLeast"/>
        <w:textAlignment w:val="baseline"/>
        <w:rPr>
          <w:ins w:id="53" w:author="Unknown"/>
          <w:rFonts w:ascii="inherit" w:eastAsia="Times New Roman" w:hAnsi="inherit" w:cs="Helvetica"/>
          <w:color w:val="000000"/>
          <w:sz w:val="18"/>
          <w:szCs w:val="18"/>
        </w:rPr>
      </w:pPr>
      <w:ins w:id="54"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Fermenter prevents the entry and growth of contaminating microbes from outside.</w:t>
        </w:r>
      </w:ins>
    </w:p>
    <w:p w:rsidR="00C476E3" w:rsidRPr="00C476E3" w:rsidRDefault="00C476E3" w:rsidP="008363AC">
      <w:pPr>
        <w:shd w:val="clear" w:color="auto" w:fill="FCFCFC"/>
        <w:bidi w:val="0"/>
        <w:spacing w:after="0" w:line="384" w:lineRule="atLeast"/>
        <w:textAlignment w:val="baseline"/>
        <w:rPr>
          <w:ins w:id="55" w:author="Unknown"/>
          <w:rFonts w:ascii="inherit" w:eastAsia="Times New Roman" w:hAnsi="inherit" w:cs="Helvetica"/>
          <w:color w:val="000000"/>
          <w:sz w:val="18"/>
          <w:szCs w:val="18"/>
        </w:rPr>
      </w:pPr>
      <w:ins w:id="56" w:author="Unknown">
        <w:r w:rsidRPr="00C476E3">
          <w:rPr>
            <w:rFonts w:ascii="inherit" w:eastAsia="Times New Roman" w:hAnsi="inherit" w:cs="Helvetica"/>
            <w:color w:val="FF6600"/>
            <w:sz w:val="24"/>
            <w:szCs w:val="24"/>
            <w:bdr w:val="none" w:sz="0" w:space="0" w:color="auto" w:frame="1"/>
          </w:rPr>
          <w:lastRenderedPageBreak/>
          <w:t>Ø </w:t>
        </w:r>
        <w:r w:rsidRPr="00C476E3">
          <w:rPr>
            <w:rFonts w:ascii="Georgia" w:eastAsia="Times New Roman" w:hAnsi="Georgia" w:cs="Helvetica"/>
            <w:color w:val="000000"/>
            <w:sz w:val="24"/>
            <w:szCs w:val="24"/>
            <w:bdr w:val="none" w:sz="0" w:space="0" w:color="auto" w:frame="1"/>
          </w:rPr>
          <w:t> Fermenter: containment system for the cultivation of prokaryotic cells (bacteria) and fungi</w:t>
        </w:r>
      </w:ins>
    </w:p>
    <w:p w:rsidR="00C476E3" w:rsidRPr="00C476E3" w:rsidRDefault="00C476E3" w:rsidP="008363AC">
      <w:pPr>
        <w:shd w:val="clear" w:color="auto" w:fill="FCFCFC"/>
        <w:bidi w:val="0"/>
        <w:spacing w:after="0" w:line="384" w:lineRule="atLeast"/>
        <w:textAlignment w:val="baseline"/>
        <w:rPr>
          <w:ins w:id="57" w:author="Unknown"/>
          <w:rFonts w:ascii="inherit" w:eastAsia="Times New Roman" w:hAnsi="inherit" w:cs="Helvetica"/>
          <w:color w:val="000000"/>
          <w:sz w:val="18"/>
          <w:szCs w:val="18"/>
        </w:rPr>
      </w:pPr>
      <w:ins w:id="58"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Bioreactor: containment system for the cultivation of mammalian or insect cells</w:t>
        </w:r>
      </w:ins>
    </w:p>
    <w:p w:rsidR="00C476E3" w:rsidRPr="00C476E3" w:rsidRDefault="00C476E3" w:rsidP="008363AC">
      <w:pPr>
        <w:shd w:val="clear" w:color="auto" w:fill="FCFCFC"/>
        <w:bidi w:val="0"/>
        <w:spacing w:after="0" w:line="384" w:lineRule="atLeast"/>
        <w:jc w:val="center"/>
        <w:textAlignment w:val="baseline"/>
        <w:rPr>
          <w:ins w:id="59" w:author="Unknown"/>
          <w:rFonts w:ascii="inherit" w:eastAsia="Times New Roman" w:hAnsi="inherit" w:cs="Helvetica"/>
          <w:color w:val="000000"/>
          <w:sz w:val="18"/>
          <w:szCs w:val="18"/>
        </w:rPr>
      </w:pPr>
      <w:ins w:id="60" w:author="Unknown">
        <w:r w:rsidRPr="00C476E3">
          <w:rPr>
            <w:rFonts w:ascii="inherit" w:eastAsia="Times New Roman" w:hAnsi="inherit" w:cs="Helvetica"/>
            <w:noProof/>
            <w:color w:val="0021F9"/>
            <w:sz w:val="18"/>
            <w:szCs w:val="18"/>
            <w:bdr w:val="none" w:sz="0" w:space="0" w:color="auto" w:frame="1"/>
            <w:rPrChange w:id="61" w:author="Unknown">
              <w:rPr>
                <w:noProof/>
              </w:rPr>
            </w:rPrChange>
          </w:rPr>
          <w:drawing>
            <wp:inline distT="0" distB="0" distL="0" distR="0" wp14:anchorId="6A103682" wp14:editId="0B08049A">
              <wp:extent cx="2714625" cy="2819400"/>
              <wp:effectExtent l="0" t="0" r="9525" b="0"/>
              <wp:docPr id="3" name="صورة 3" descr="Bioreactor principle">
                <a:hlinkClick xmlns:a="http://schemas.openxmlformats.org/drawingml/2006/main" r:id="rId26" tooltip="&quot;By GYassineMrabetTalk✉ (Own work) [CC BY-SA 3.0 (http://creativecommons.org/licenses/by-sa/3.0) or GFDL (http://www.gnu.org/copyleft/fdl.html)], via Wikimedia Common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ioreactor principle">
                        <a:hlinkClick r:id="rId26" tooltip="&quot;By GYassineMrabetTalk✉ (Own work) [CC BY-SA 3.0 (http://creativecommons.org/licenses/by-sa/3.0) or GFDL (http://www.gnu.org/copyleft/fdl.html)], via Wikimedia Commons&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14625" cy="2819400"/>
                      </a:xfrm>
                      <a:prstGeom prst="rect">
                        <a:avLst/>
                      </a:prstGeom>
                      <a:noFill/>
                      <a:ln>
                        <a:noFill/>
                      </a:ln>
                    </pic:spPr>
                  </pic:pic>
                </a:graphicData>
              </a:graphic>
            </wp:inline>
          </w:drawing>
        </w:r>
      </w:ins>
    </w:p>
    <w:p w:rsidR="00C476E3" w:rsidRPr="00C476E3" w:rsidRDefault="00C476E3" w:rsidP="008363AC">
      <w:pPr>
        <w:shd w:val="clear" w:color="auto" w:fill="FCFCFC"/>
        <w:bidi w:val="0"/>
        <w:spacing w:line="384" w:lineRule="atLeast"/>
        <w:jc w:val="center"/>
        <w:textAlignment w:val="baseline"/>
        <w:rPr>
          <w:ins w:id="62" w:author="Unknown"/>
          <w:rFonts w:ascii="inherit" w:eastAsia="Times New Roman" w:hAnsi="inherit" w:cs="Helvetica"/>
          <w:color w:val="000000"/>
          <w:sz w:val="18"/>
          <w:szCs w:val="18"/>
        </w:rPr>
      </w:pPr>
      <w:ins w:id="63" w:author="Unknown">
        <w:r w:rsidRPr="00C476E3">
          <w:rPr>
            <w:rFonts w:ascii="Georgia" w:eastAsia="Times New Roman" w:hAnsi="Georgia" w:cs="Helvetica"/>
            <w:i/>
            <w:iCs/>
            <w:color w:val="000000"/>
            <w:sz w:val="20"/>
            <w:szCs w:val="20"/>
            <w:bdr w:val="none" w:sz="0" w:space="0" w:color="auto" w:frame="1"/>
          </w:rPr>
          <w:t>Fermenter (Source: Wikipedia)</w:t>
        </w:r>
      </w:ins>
    </w:p>
    <w:p w:rsidR="00C476E3" w:rsidRPr="00C476E3" w:rsidRDefault="00C476E3" w:rsidP="008363AC">
      <w:pPr>
        <w:shd w:val="clear" w:color="auto" w:fill="FCFCFC"/>
        <w:bidi w:val="0"/>
        <w:spacing w:after="0" w:line="384" w:lineRule="atLeast"/>
        <w:textAlignment w:val="baseline"/>
        <w:rPr>
          <w:ins w:id="64" w:author="Unknown"/>
          <w:rFonts w:ascii="inherit" w:eastAsia="Times New Roman" w:hAnsi="inherit" w:cs="Helvetica"/>
          <w:color w:val="000000"/>
          <w:sz w:val="18"/>
          <w:szCs w:val="18"/>
        </w:rPr>
      </w:pPr>
      <w:ins w:id="65" w:author="Unknown">
        <w:r w:rsidRPr="00C476E3">
          <w:rPr>
            <w:rFonts w:ascii="Georgia" w:eastAsia="Times New Roman" w:hAnsi="Georgia" w:cs="Helvetica"/>
            <w:b/>
            <w:bCs/>
            <w:color w:val="000000"/>
            <w:sz w:val="24"/>
            <w:szCs w:val="24"/>
            <w:bdr w:val="none" w:sz="0" w:space="0" w:color="auto" w:frame="1"/>
          </w:rPr>
          <w:t>What are the main parts of a fermenter and their uses?</w:t>
        </w:r>
      </w:ins>
    </w:p>
    <w:p w:rsidR="00C476E3" w:rsidRPr="00C476E3" w:rsidRDefault="00C476E3" w:rsidP="008363AC">
      <w:pPr>
        <w:shd w:val="clear" w:color="auto" w:fill="FCFCFC"/>
        <w:bidi w:val="0"/>
        <w:spacing w:after="0" w:line="384" w:lineRule="atLeast"/>
        <w:textAlignment w:val="baseline"/>
        <w:rPr>
          <w:ins w:id="66" w:author="Unknown"/>
          <w:rFonts w:ascii="inherit" w:eastAsia="Times New Roman" w:hAnsi="inherit" w:cs="Helvetica"/>
          <w:color w:val="000000"/>
          <w:sz w:val="18"/>
          <w:szCs w:val="18"/>
        </w:rPr>
      </w:pPr>
      <w:ins w:id="67"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A fermenter possesses the following mechanical parts:</w:t>
        </w:r>
      </w:ins>
    </w:p>
    <w:p w:rsidR="00C476E3" w:rsidRPr="00C476E3" w:rsidRDefault="00C476E3" w:rsidP="008363AC">
      <w:pPr>
        <w:shd w:val="clear" w:color="auto" w:fill="FCFCFC"/>
        <w:bidi w:val="0"/>
        <w:spacing w:after="0" w:line="384" w:lineRule="atLeast"/>
        <w:textAlignment w:val="baseline"/>
        <w:rPr>
          <w:ins w:id="68" w:author="Unknown"/>
          <w:rFonts w:ascii="inherit" w:eastAsia="Times New Roman" w:hAnsi="inherit" w:cs="Helvetica"/>
          <w:color w:val="000000"/>
          <w:sz w:val="18"/>
          <w:szCs w:val="18"/>
        </w:rPr>
      </w:pPr>
      <w:ins w:id="69" w:author="Unknown">
        <w:r w:rsidRPr="00C476E3">
          <w:rPr>
            <w:rFonts w:ascii="inherit" w:eastAsia="Times New Roman" w:hAnsi="inherit" w:cs="Helvetica"/>
            <w:color w:val="FF6600"/>
            <w:sz w:val="24"/>
            <w:szCs w:val="24"/>
            <w:bdr w:val="none" w:sz="0" w:space="0" w:color="auto" w:frame="1"/>
          </w:rPr>
          <w:t>$.</w:t>
        </w:r>
        <w:r w:rsidRPr="00C476E3">
          <w:rPr>
            <w:rFonts w:ascii="Georgia" w:eastAsia="Times New Roman" w:hAnsi="Georgia" w:cs="Helvetica"/>
            <w:color w:val="000000"/>
            <w:sz w:val="24"/>
            <w:szCs w:val="24"/>
            <w:bdr w:val="none" w:sz="0" w:space="0" w:color="auto" w:frame="1"/>
          </w:rPr>
          <w:t>  A large vessel made of stainless or rust free material.</w:t>
        </w:r>
      </w:ins>
    </w:p>
    <w:p w:rsidR="00C476E3" w:rsidRPr="00C476E3" w:rsidRDefault="00C476E3" w:rsidP="008363AC">
      <w:pPr>
        <w:shd w:val="clear" w:color="auto" w:fill="FCFCFC"/>
        <w:bidi w:val="0"/>
        <w:spacing w:after="0" w:line="384" w:lineRule="atLeast"/>
        <w:textAlignment w:val="baseline"/>
        <w:rPr>
          <w:ins w:id="70" w:author="Unknown"/>
          <w:rFonts w:ascii="inherit" w:eastAsia="Times New Roman" w:hAnsi="inherit" w:cs="Helvetica"/>
          <w:color w:val="000000"/>
          <w:sz w:val="18"/>
          <w:szCs w:val="18"/>
        </w:rPr>
      </w:pPr>
      <w:ins w:id="71" w:author="Unknown">
        <w:r w:rsidRPr="00C476E3">
          <w:rPr>
            <w:rFonts w:ascii="inherit" w:eastAsia="Times New Roman" w:hAnsi="inherit" w:cs="Helvetica"/>
            <w:color w:val="FF6600"/>
            <w:sz w:val="24"/>
            <w:szCs w:val="24"/>
            <w:bdr w:val="none" w:sz="0" w:space="0" w:color="auto" w:frame="1"/>
          </w:rPr>
          <w:t>$.</w:t>
        </w:r>
        <w:r w:rsidRPr="00C476E3">
          <w:rPr>
            <w:rFonts w:ascii="Georgia" w:eastAsia="Times New Roman" w:hAnsi="Georgia" w:cs="Helvetica"/>
            <w:color w:val="000000"/>
            <w:sz w:val="24"/>
            <w:szCs w:val="24"/>
            <w:bdr w:val="none" w:sz="0" w:space="0" w:color="auto" w:frame="1"/>
          </w:rPr>
          <w:t>   Motors provided with an automatic control system.</w:t>
        </w:r>
      </w:ins>
    </w:p>
    <w:p w:rsidR="00C476E3" w:rsidRPr="00C476E3" w:rsidRDefault="00C476E3" w:rsidP="008363AC">
      <w:pPr>
        <w:shd w:val="clear" w:color="auto" w:fill="FCFCFC"/>
        <w:bidi w:val="0"/>
        <w:spacing w:after="0" w:line="384" w:lineRule="atLeast"/>
        <w:textAlignment w:val="baseline"/>
        <w:rPr>
          <w:ins w:id="72" w:author="Unknown"/>
          <w:rFonts w:ascii="inherit" w:eastAsia="Times New Roman" w:hAnsi="inherit" w:cs="Helvetica"/>
          <w:color w:val="000000"/>
          <w:sz w:val="18"/>
          <w:szCs w:val="18"/>
        </w:rPr>
      </w:pPr>
      <w:ins w:id="73" w:author="Unknown">
        <w:r w:rsidRPr="00C476E3">
          <w:rPr>
            <w:rFonts w:ascii="inherit" w:eastAsia="Times New Roman" w:hAnsi="inherit" w:cs="Helvetica"/>
            <w:color w:val="FF6600"/>
            <w:sz w:val="24"/>
            <w:szCs w:val="24"/>
            <w:bdr w:val="none" w:sz="0" w:space="0" w:color="auto" w:frame="1"/>
          </w:rPr>
          <w:t>$.</w:t>
        </w:r>
        <w:r w:rsidRPr="00C476E3">
          <w:rPr>
            <w:rFonts w:ascii="Georgia" w:eastAsia="Times New Roman" w:hAnsi="Georgia" w:cs="Helvetica"/>
            <w:color w:val="000000"/>
            <w:sz w:val="24"/>
            <w:szCs w:val="24"/>
            <w:bdr w:val="none" w:sz="0" w:space="0" w:color="auto" w:frame="1"/>
          </w:rPr>
          <w:t>  Heaters with thermostat system for providing and manipulating temperature.</w:t>
        </w:r>
      </w:ins>
    </w:p>
    <w:p w:rsidR="00C476E3" w:rsidRPr="00C476E3" w:rsidRDefault="00C476E3" w:rsidP="008363AC">
      <w:pPr>
        <w:shd w:val="clear" w:color="auto" w:fill="FCFCFC"/>
        <w:bidi w:val="0"/>
        <w:spacing w:after="0" w:line="384" w:lineRule="atLeast"/>
        <w:textAlignment w:val="baseline"/>
        <w:rPr>
          <w:ins w:id="74" w:author="Unknown"/>
          <w:rFonts w:ascii="inherit" w:eastAsia="Times New Roman" w:hAnsi="inherit" w:cs="Helvetica"/>
          <w:color w:val="000000"/>
          <w:sz w:val="18"/>
          <w:szCs w:val="18"/>
        </w:rPr>
      </w:pPr>
      <w:ins w:id="75" w:author="Unknown">
        <w:r w:rsidRPr="00C476E3">
          <w:rPr>
            <w:rFonts w:ascii="inherit" w:eastAsia="Times New Roman" w:hAnsi="inherit" w:cs="Helvetica"/>
            <w:color w:val="FF6600"/>
            <w:sz w:val="24"/>
            <w:szCs w:val="24"/>
            <w:bdr w:val="none" w:sz="0" w:space="0" w:color="auto" w:frame="1"/>
          </w:rPr>
          <w:t>$.</w:t>
        </w:r>
        <w:r w:rsidRPr="00C476E3">
          <w:rPr>
            <w:rFonts w:ascii="Georgia" w:eastAsia="Times New Roman" w:hAnsi="Georgia" w:cs="Helvetica"/>
            <w:color w:val="000000"/>
            <w:sz w:val="24"/>
            <w:szCs w:val="24"/>
            <w:bdr w:val="none" w:sz="0" w:space="0" w:color="auto" w:frame="1"/>
          </w:rPr>
          <w:t>  Pups for the addition or removal of substances and water to the fermenter.</w:t>
        </w:r>
      </w:ins>
    </w:p>
    <w:p w:rsidR="00C476E3" w:rsidRPr="00C476E3" w:rsidRDefault="00C476E3" w:rsidP="008363AC">
      <w:pPr>
        <w:shd w:val="clear" w:color="auto" w:fill="FCFCFC"/>
        <w:bidi w:val="0"/>
        <w:spacing w:after="0" w:line="384" w:lineRule="atLeast"/>
        <w:textAlignment w:val="baseline"/>
        <w:rPr>
          <w:ins w:id="76" w:author="Unknown"/>
          <w:rFonts w:ascii="inherit" w:eastAsia="Times New Roman" w:hAnsi="inherit" w:cs="Helvetica"/>
          <w:color w:val="000000"/>
          <w:sz w:val="18"/>
          <w:szCs w:val="18"/>
        </w:rPr>
      </w:pPr>
      <w:ins w:id="77" w:author="Unknown">
        <w:r w:rsidRPr="00C476E3">
          <w:rPr>
            <w:rFonts w:ascii="inherit" w:eastAsia="Times New Roman" w:hAnsi="inherit" w:cs="Helvetica"/>
            <w:color w:val="FF6600"/>
            <w:sz w:val="24"/>
            <w:szCs w:val="24"/>
            <w:bdr w:val="none" w:sz="0" w:space="0" w:color="auto" w:frame="1"/>
          </w:rPr>
          <w:t>$.</w:t>
        </w:r>
        <w:r w:rsidRPr="00C476E3">
          <w:rPr>
            <w:rFonts w:ascii="Georgia" w:eastAsia="Times New Roman" w:hAnsi="Georgia" w:cs="Helvetica"/>
            <w:color w:val="000000"/>
            <w:sz w:val="24"/>
            <w:szCs w:val="24"/>
            <w:bdr w:val="none" w:sz="0" w:space="0" w:color="auto" w:frame="1"/>
          </w:rPr>
          <w:t>  Gas source and pipeline system for aeration.</w:t>
        </w:r>
      </w:ins>
    </w:p>
    <w:p w:rsidR="00C476E3" w:rsidRPr="00C476E3" w:rsidRDefault="00C476E3" w:rsidP="008363AC">
      <w:pPr>
        <w:shd w:val="clear" w:color="auto" w:fill="FCFCFC"/>
        <w:bidi w:val="0"/>
        <w:spacing w:after="0" w:line="384" w:lineRule="atLeast"/>
        <w:textAlignment w:val="baseline"/>
        <w:rPr>
          <w:ins w:id="78" w:author="Unknown"/>
          <w:rFonts w:ascii="inherit" w:eastAsia="Times New Roman" w:hAnsi="inherit" w:cs="Helvetica"/>
          <w:color w:val="000000"/>
          <w:sz w:val="18"/>
          <w:szCs w:val="18"/>
        </w:rPr>
      </w:pPr>
      <w:ins w:id="79" w:author="Unknown">
        <w:r w:rsidRPr="00C476E3">
          <w:rPr>
            <w:rFonts w:ascii="inherit" w:eastAsia="Times New Roman" w:hAnsi="inherit" w:cs="Helvetica"/>
            <w:color w:val="FF6600"/>
            <w:sz w:val="24"/>
            <w:szCs w:val="24"/>
            <w:bdr w:val="none" w:sz="0" w:space="0" w:color="auto" w:frame="1"/>
          </w:rPr>
          <w:t>$.</w:t>
        </w:r>
        <w:r w:rsidRPr="00C476E3">
          <w:rPr>
            <w:rFonts w:ascii="Georgia" w:eastAsia="Times New Roman" w:hAnsi="Georgia" w:cs="Helvetica"/>
            <w:color w:val="000000"/>
            <w:sz w:val="24"/>
            <w:szCs w:val="24"/>
            <w:bdr w:val="none" w:sz="0" w:space="0" w:color="auto" w:frame="1"/>
          </w:rPr>
          <w:t>  Sensors for pH and aeration.</w:t>
        </w:r>
      </w:ins>
    </w:p>
    <w:p w:rsidR="00C476E3" w:rsidRPr="00C476E3" w:rsidRDefault="00C476E3" w:rsidP="008363AC">
      <w:pPr>
        <w:shd w:val="clear" w:color="auto" w:fill="FCFCFC"/>
        <w:bidi w:val="0"/>
        <w:spacing w:after="0" w:line="384" w:lineRule="atLeast"/>
        <w:textAlignment w:val="baseline"/>
        <w:rPr>
          <w:ins w:id="80" w:author="Unknown"/>
          <w:rFonts w:ascii="inherit" w:eastAsia="Times New Roman" w:hAnsi="inherit" w:cs="Helvetica"/>
          <w:color w:val="000000"/>
          <w:sz w:val="18"/>
          <w:szCs w:val="18"/>
        </w:rPr>
      </w:pPr>
      <w:ins w:id="81" w:author="Unknown">
        <w:r w:rsidRPr="00C476E3">
          <w:rPr>
            <w:rFonts w:ascii="inherit" w:eastAsia="Times New Roman" w:hAnsi="inherit" w:cs="Helvetica"/>
            <w:color w:val="FF6600"/>
            <w:sz w:val="24"/>
            <w:szCs w:val="24"/>
            <w:bdr w:val="none" w:sz="0" w:space="0" w:color="auto" w:frame="1"/>
          </w:rPr>
          <w:t>$.</w:t>
        </w:r>
        <w:r w:rsidRPr="00C476E3">
          <w:rPr>
            <w:rFonts w:ascii="Georgia" w:eastAsia="Times New Roman" w:hAnsi="Georgia" w:cs="Helvetica"/>
            <w:color w:val="000000"/>
            <w:sz w:val="24"/>
            <w:szCs w:val="24"/>
            <w:bdr w:val="none" w:sz="0" w:space="0" w:color="auto" w:frame="1"/>
          </w:rPr>
          <w:t>  Peripheral manual or automatic controlling facilities.</w:t>
        </w:r>
      </w:ins>
    </w:p>
    <w:p w:rsidR="00C476E3" w:rsidRPr="00C476E3" w:rsidRDefault="00C476E3" w:rsidP="008363AC">
      <w:pPr>
        <w:shd w:val="clear" w:color="auto" w:fill="FCFCFC"/>
        <w:bidi w:val="0"/>
        <w:spacing w:after="0" w:line="384" w:lineRule="atLeast"/>
        <w:textAlignment w:val="baseline"/>
        <w:rPr>
          <w:ins w:id="82" w:author="Unknown"/>
          <w:rFonts w:ascii="inherit" w:eastAsia="Times New Roman" w:hAnsi="inherit" w:cs="Helvetica"/>
          <w:color w:val="000000"/>
          <w:sz w:val="18"/>
          <w:szCs w:val="18"/>
        </w:rPr>
      </w:pPr>
      <w:ins w:id="83"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The mechanical components of the fermenter proves:</w:t>
        </w:r>
      </w:ins>
    </w:p>
    <w:p w:rsidR="00C476E3" w:rsidRPr="00C476E3" w:rsidRDefault="00C476E3" w:rsidP="008363AC">
      <w:pPr>
        <w:shd w:val="clear" w:color="auto" w:fill="FCFCFC"/>
        <w:bidi w:val="0"/>
        <w:spacing w:after="0" w:line="384" w:lineRule="atLeast"/>
        <w:textAlignment w:val="baseline"/>
        <w:rPr>
          <w:ins w:id="84" w:author="Unknown"/>
          <w:rFonts w:ascii="inherit" w:eastAsia="Times New Roman" w:hAnsi="inherit" w:cs="Helvetica"/>
          <w:color w:val="000000"/>
          <w:sz w:val="18"/>
          <w:szCs w:val="18"/>
        </w:rPr>
      </w:pPr>
      <w:ins w:id="85" w:author="Unknown">
        <w:r w:rsidRPr="00C476E3">
          <w:rPr>
            <w:rFonts w:ascii="Georgia" w:eastAsia="Times New Roman" w:hAnsi="Georgia" w:cs="Helvetica"/>
            <w:color w:val="000000"/>
            <w:sz w:val="24"/>
            <w:szCs w:val="24"/>
            <w:bdr w:val="none" w:sz="0" w:space="0" w:color="auto" w:frame="1"/>
          </w:rPr>
          <w:t>$.  A space for taking raw material (culture media / carbon source)</w:t>
        </w:r>
      </w:ins>
    </w:p>
    <w:p w:rsidR="00C476E3" w:rsidRPr="00C476E3" w:rsidRDefault="00C476E3" w:rsidP="008363AC">
      <w:pPr>
        <w:shd w:val="clear" w:color="auto" w:fill="FCFCFC"/>
        <w:bidi w:val="0"/>
        <w:spacing w:after="0" w:line="384" w:lineRule="atLeast"/>
        <w:textAlignment w:val="baseline"/>
        <w:rPr>
          <w:ins w:id="86" w:author="Unknown"/>
          <w:rFonts w:ascii="inherit" w:eastAsia="Times New Roman" w:hAnsi="inherit" w:cs="Helvetica"/>
          <w:color w:val="000000"/>
          <w:sz w:val="18"/>
          <w:szCs w:val="18"/>
        </w:rPr>
      </w:pPr>
      <w:ins w:id="87" w:author="Unknown">
        <w:r w:rsidRPr="00C476E3">
          <w:rPr>
            <w:rFonts w:ascii="Georgia" w:eastAsia="Times New Roman" w:hAnsi="Georgia" w:cs="Helvetica"/>
            <w:color w:val="000000"/>
            <w:sz w:val="24"/>
            <w:szCs w:val="24"/>
            <w:bdr w:val="none" w:sz="0" w:space="0" w:color="auto" w:frame="1"/>
          </w:rPr>
          <w:t>$.  Provide a contamination free environment for the growth of microbes.</w:t>
        </w:r>
      </w:ins>
    </w:p>
    <w:p w:rsidR="00C476E3" w:rsidRPr="00C476E3" w:rsidRDefault="00C476E3" w:rsidP="008363AC">
      <w:pPr>
        <w:shd w:val="clear" w:color="auto" w:fill="FCFCFC"/>
        <w:bidi w:val="0"/>
        <w:spacing w:after="0" w:line="384" w:lineRule="atLeast"/>
        <w:textAlignment w:val="baseline"/>
        <w:rPr>
          <w:ins w:id="88" w:author="Unknown"/>
          <w:rFonts w:ascii="inherit" w:eastAsia="Times New Roman" w:hAnsi="inherit" w:cs="Helvetica"/>
          <w:color w:val="000000"/>
          <w:sz w:val="18"/>
          <w:szCs w:val="18"/>
        </w:rPr>
      </w:pPr>
      <w:ins w:id="89" w:author="Unknown">
        <w:r w:rsidRPr="00C476E3">
          <w:rPr>
            <w:rFonts w:ascii="Georgia" w:eastAsia="Times New Roman" w:hAnsi="Georgia" w:cs="Helvetica"/>
            <w:color w:val="000000"/>
            <w:sz w:val="24"/>
            <w:szCs w:val="24"/>
            <w:bdr w:val="none" w:sz="0" w:space="0" w:color="auto" w:frame="1"/>
          </w:rPr>
          <w:t>$.  Maintain optimum temperature in the system.</w:t>
        </w:r>
      </w:ins>
    </w:p>
    <w:p w:rsidR="00C476E3" w:rsidRPr="00C476E3" w:rsidRDefault="00C476E3" w:rsidP="008363AC">
      <w:pPr>
        <w:shd w:val="clear" w:color="auto" w:fill="FCFCFC"/>
        <w:bidi w:val="0"/>
        <w:spacing w:after="0" w:line="384" w:lineRule="atLeast"/>
        <w:textAlignment w:val="baseline"/>
        <w:rPr>
          <w:ins w:id="90" w:author="Unknown"/>
          <w:rFonts w:ascii="inherit" w:eastAsia="Times New Roman" w:hAnsi="inherit" w:cs="Helvetica"/>
          <w:color w:val="000000"/>
          <w:sz w:val="18"/>
          <w:szCs w:val="18"/>
        </w:rPr>
      </w:pPr>
      <w:ins w:id="91" w:author="Unknown">
        <w:r w:rsidRPr="00C476E3">
          <w:rPr>
            <w:rFonts w:ascii="Georgia" w:eastAsia="Times New Roman" w:hAnsi="Georgia" w:cs="Helvetica"/>
            <w:color w:val="000000"/>
            <w:sz w:val="24"/>
            <w:szCs w:val="24"/>
            <w:bdr w:val="none" w:sz="0" w:space="0" w:color="auto" w:frame="1"/>
          </w:rPr>
          <w:t>$. Provide adequate mixing and agitation in the medium.</w:t>
        </w:r>
      </w:ins>
    </w:p>
    <w:p w:rsidR="00C476E3" w:rsidRPr="00C476E3" w:rsidRDefault="00C476E3" w:rsidP="008363AC">
      <w:pPr>
        <w:shd w:val="clear" w:color="auto" w:fill="FCFCFC"/>
        <w:bidi w:val="0"/>
        <w:spacing w:after="0" w:line="384" w:lineRule="atLeast"/>
        <w:textAlignment w:val="baseline"/>
        <w:rPr>
          <w:ins w:id="92" w:author="Unknown"/>
          <w:rFonts w:ascii="inherit" w:eastAsia="Times New Roman" w:hAnsi="inherit" w:cs="Helvetica"/>
          <w:color w:val="000000"/>
          <w:sz w:val="18"/>
          <w:szCs w:val="18"/>
        </w:rPr>
      </w:pPr>
      <w:ins w:id="93" w:author="Unknown">
        <w:r w:rsidRPr="00C476E3">
          <w:rPr>
            <w:rFonts w:ascii="Georgia" w:eastAsia="Times New Roman" w:hAnsi="Georgia" w:cs="Helvetica"/>
            <w:color w:val="000000"/>
            <w:sz w:val="24"/>
            <w:szCs w:val="24"/>
            <w:bdr w:val="none" w:sz="0" w:space="0" w:color="auto" w:frame="1"/>
          </w:rPr>
          <w:t>$.  Provide ample aeration for aerobic fermentation.</w:t>
        </w:r>
      </w:ins>
    </w:p>
    <w:p w:rsidR="00C476E3" w:rsidRPr="00C476E3" w:rsidRDefault="00C476E3" w:rsidP="008363AC">
      <w:pPr>
        <w:shd w:val="clear" w:color="auto" w:fill="FCFCFC"/>
        <w:bidi w:val="0"/>
        <w:spacing w:after="0" w:line="384" w:lineRule="atLeast"/>
        <w:textAlignment w:val="baseline"/>
        <w:rPr>
          <w:ins w:id="94" w:author="Unknown"/>
          <w:rFonts w:ascii="inherit" w:eastAsia="Times New Roman" w:hAnsi="inherit" w:cs="Helvetica"/>
          <w:color w:val="000000"/>
          <w:sz w:val="18"/>
          <w:szCs w:val="18"/>
        </w:rPr>
      </w:pPr>
      <w:ins w:id="95" w:author="Unknown">
        <w:r w:rsidRPr="00C476E3">
          <w:rPr>
            <w:rFonts w:ascii="Georgia" w:eastAsia="Times New Roman" w:hAnsi="Georgia" w:cs="Helvetica"/>
            <w:color w:val="000000"/>
            <w:sz w:val="24"/>
            <w:szCs w:val="24"/>
            <w:bdr w:val="none" w:sz="0" w:space="0" w:color="auto" w:frame="1"/>
          </w:rPr>
          <w:t>$.  Control and maintain optimum pH condition in the fermenter</w:t>
        </w:r>
      </w:ins>
    </w:p>
    <w:p w:rsidR="00C476E3" w:rsidRPr="00C476E3" w:rsidRDefault="00C476E3" w:rsidP="008363AC">
      <w:pPr>
        <w:shd w:val="clear" w:color="auto" w:fill="FCFCFC"/>
        <w:bidi w:val="0"/>
        <w:spacing w:after="0" w:line="384" w:lineRule="atLeast"/>
        <w:textAlignment w:val="baseline"/>
        <w:rPr>
          <w:ins w:id="96" w:author="Unknown"/>
          <w:rFonts w:ascii="inherit" w:eastAsia="Times New Roman" w:hAnsi="inherit" w:cs="Helvetica"/>
          <w:color w:val="000000"/>
          <w:sz w:val="18"/>
          <w:szCs w:val="18"/>
        </w:rPr>
      </w:pPr>
      <w:ins w:id="97" w:author="Unknown">
        <w:r w:rsidRPr="00C476E3">
          <w:rPr>
            <w:rFonts w:ascii="Georgia" w:eastAsia="Times New Roman" w:hAnsi="Georgia" w:cs="Helvetica"/>
            <w:color w:val="000000"/>
            <w:sz w:val="24"/>
            <w:szCs w:val="24"/>
            <w:bdr w:val="none" w:sz="0" w:space="0" w:color="auto" w:frame="1"/>
          </w:rPr>
          <w:t>$.  Monitor the concentration of dissolved oxygen in the system</w:t>
        </w:r>
      </w:ins>
    </w:p>
    <w:p w:rsidR="00C476E3" w:rsidRPr="00C476E3" w:rsidRDefault="00C476E3" w:rsidP="008363AC">
      <w:pPr>
        <w:shd w:val="clear" w:color="auto" w:fill="FCFCFC"/>
        <w:bidi w:val="0"/>
        <w:spacing w:after="0" w:line="384" w:lineRule="atLeast"/>
        <w:textAlignment w:val="baseline"/>
        <w:rPr>
          <w:ins w:id="98" w:author="Unknown"/>
          <w:rFonts w:ascii="inherit" w:eastAsia="Times New Roman" w:hAnsi="inherit" w:cs="Helvetica"/>
          <w:color w:val="000000"/>
          <w:sz w:val="18"/>
          <w:szCs w:val="18"/>
        </w:rPr>
      </w:pPr>
      <w:ins w:id="99" w:author="Unknown">
        <w:r w:rsidRPr="00C476E3">
          <w:rPr>
            <w:rFonts w:ascii="Georgia" w:eastAsia="Times New Roman" w:hAnsi="Georgia" w:cs="Helvetica"/>
            <w:color w:val="000000"/>
            <w:sz w:val="24"/>
            <w:szCs w:val="24"/>
            <w:bdr w:val="none" w:sz="0" w:space="0" w:color="auto" w:frame="1"/>
          </w:rPr>
          <w:lastRenderedPageBreak/>
          <w:t>$.  Allow the addition of nutrients in between the fermentation process (in continuous fermentation)</w:t>
        </w:r>
      </w:ins>
    </w:p>
    <w:p w:rsidR="00C476E3" w:rsidRPr="00C476E3" w:rsidRDefault="00C476E3" w:rsidP="008363AC">
      <w:pPr>
        <w:shd w:val="clear" w:color="auto" w:fill="FCFCFC"/>
        <w:bidi w:val="0"/>
        <w:spacing w:after="0" w:line="384" w:lineRule="atLeast"/>
        <w:textAlignment w:val="baseline"/>
        <w:rPr>
          <w:ins w:id="100" w:author="Unknown"/>
          <w:rFonts w:ascii="inherit" w:eastAsia="Times New Roman" w:hAnsi="inherit" w:cs="Helvetica"/>
          <w:color w:val="000000"/>
          <w:sz w:val="18"/>
          <w:szCs w:val="18"/>
        </w:rPr>
      </w:pPr>
      <w:ins w:id="101" w:author="Unknown">
        <w:r w:rsidRPr="00C476E3">
          <w:rPr>
            <w:rFonts w:ascii="Georgia" w:eastAsia="Times New Roman" w:hAnsi="Georgia" w:cs="Helvetica"/>
            <w:color w:val="000000"/>
            <w:sz w:val="24"/>
            <w:szCs w:val="24"/>
            <w:bdr w:val="none" w:sz="0" w:space="0" w:color="auto" w:frame="1"/>
          </w:rPr>
          <w:t>$.  Facility for maintaining a wide range of organisms.</w:t>
        </w:r>
      </w:ins>
    </w:p>
    <w:p w:rsidR="00C476E3" w:rsidRPr="00C476E3" w:rsidRDefault="00C476E3" w:rsidP="008363AC">
      <w:pPr>
        <w:shd w:val="clear" w:color="auto" w:fill="FCFCFC"/>
        <w:bidi w:val="0"/>
        <w:spacing w:after="0" w:line="384" w:lineRule="atLeast"/>
        <w:textAlignment w:val="baseline"/>
        <w:rPr>
          <w:ins w:id="102" w:author="Unknown"/>
          <w:rFonts w:ascii="inherit" w:eastAsia="Times New Roman" w:hAnsi="inherit" w:cs="Helvetica"/>
          <w:color w:val="000000"/>
          <w:sz w:val="18"/>
          <w:szCs w:val="18"/>
        </w:rPr>
      </w:pPr>
      <w:ins w:id="103" w:author="Unknown">
        <w:r w:rsidRPr="00C476E3">
          <w:rPr>
            <w:rFonts w:ascii="Georgia" w:eastAsia="Times New Roman" w:hAnsi="Georgia" w:cs="Helvetica"/>
            <w:color w:val="000000"/>
            <w:sz w:val="24"/>
            <w:szCs w:val="24"/>
            <w:bdr w:val="none" w:sz="0" w:space="0" w:color="auto" w:frame="1"/>
          </w:rPr>
          <w:t>$.  Provision for collecting over-flow from the fermenter (in continuous fermentation)</w:t>
        </w:r>
      </w:ins>
    </w:p>
    <w:p w:rsidR="00C476E3" w:rsidRPr="00C476E3" w:rsidRDefault="00C476E3" w:rsidP="008363AC">
      <w:pPr>
        <w:shd w:val="clear" w:color="auto" w:fill="FCFCFC"/>
        <w:bidi w:val="0"/>
        <w:spacing w:after="0" w:line="384" w:lineRule="atLeast"/>
        <w:textAlignment w:val="baseline"/>
        <w:rPr>
          <w:ins w:id="104" w:author="Unknown"/>
          <w:rFonts w:ascii="inherit" w:eastAsia="Times New Roman" w:hAnsi="inherit" w:cs="Helvetica"/>
          <w:color w:val="000000"/>
          <w:sz w:val="18"/>
          <w:szCs w:val="18"/>
        </w:rPr>
      </w:pPr>
      <w:ins w:id="105" w:author="Unknown">
        <w:r w:rsidRPr="00C476E3">
          <w:rPr>
            <w:rFonts w:ascii="Georgia" w:eastAsia="Times New Roman" w:hAnsi="Georgia" w:cs="Helvetica"/>
            <w:b/>
            <w:bCs/>
            <w:i/>
            <w:iCs/>
            <w:color w:val="000000"/>
            <w:sz w:val="24"/>
            <w:szCs w:val="24"/>
            <w:bdr w:val="none" w:sz="0" w:space="0" w:color="auto" w:frame="1"/>
          </w:rPr>
          <w:t>What are the different types of fermentation process / methods?</w:t>
        </w:r>
      </w:ins>
    </w:p>
    <w:p w:rsidR="00C476E3" w:rsidRPr="005345A2" w:rsidRDefault="00C476E3" w:rsidP="008363AC">
      <w:pPr>
        <w:shd w:val="clear" w:color="auto" w:fill="FCFCFC"/>
        <w:bidi w:val="0"/>
        <w:spacing w:after="0" w:line="384" w:lineRule="atLeast"/>
        <w:textAlignment w:val="baseline"/>
        <w:rPr>
          <w:ins w:id="106" w:author="Unknown"/>
          <w:rFonts w:ascii="inherit" w:eastAsia="Times New Roman" w:hAnsi="inherit" w:cs="Helvetica"/>
          <w:color w:val="000000"/>
          <w:sz w:val="18"/>
          <w:szCs w:val="18"/>
        </w:rPr>
      </w:pPr>
      <w:ins w:id="107"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xml:space="preserve">  There are three types of industrial fermentation processes based on the methods of </w:t>
        </w:r>
        <w:r w:rsidRPr="005345A2">
          <w:rPr>
            <w:rFonts w:ascii="Georgia" w:eastAsia="Times New Roman" w:hAnsi="Georgia" w:cs="Helvetica"/>
            <w:color w:val="000000"/>
            <w:sz w:val="24"/>
            <w:szCs w:val="24"/>
            <w:bdr w:val="none" w:sz="0" w:space="0" w:color="auto" w:frame="1"/>
          </w:rPr>
          <w:t>fermentation and types of fermenters.</w:t>
        </w:r>
      </w:ins>
    </w:p>
    <w:p w:rsidR="00C476E3" w:rsidRPr="005345A2" w:rsidRDefault="00C476E3" w:rsidP="008363AC">
      <w:pPr>
        <w:shd w:val="clear" w:color="auto" w:fill="FCFCFC"/>
        <w:bidi w:val="0"/>
        <w:spacing w:after="0" w:line="384" w:lineRule="atLeast"/>
        <w:textAlignment w:val="baseline"/>
        <w:rPr>
          <w:ins w:id="108" w:author="Unknown"/>
          <w:rFonts w:ascii="inherit" w:eastAsia="Times New Roman" w:hAnsi="inherit" w:cs="Helvetica"/>
          <w:color w:val="000000"/>
          <w:sz w:val="18"/>
          <w:szCs w:val="18"/>
        </w:rPr>
      </w:pPr>
      <w:ins w:id="109" w:author="Unknown">
        <w:r w:rsidRPr="005345A2">
          <w:rPr>
            <w:rFonts w:ascii="Georgia" w:eastAsia="Times New Roman" w:hAnsi="Georgia" w:cs="Helvetica"/>
            <w:b/>
            <w:bCs/>
            <w:color w:val="0000FF"/>
            <w:sz w:val="24"/>
            <w:szCs w:val="24"/>
            <w:bdr w:val="none" w:sz="0" w:space="0" w:color="auto" w:frame="1"/>
          </w:rPr>
          <w:t>(1).  Batch fermentation</w:t>
        </w:r>
      </w:ins>
    </w:p>
    <w:p w:rsidR="00C476E3" w:rsidRPr="005345A2" w:rsidRDefault="00C476E3" w:rsidP="008363AC">
      <w:pPr>
        <w:shd w:val="clear" w:color="auto" w:fill="FCFCFC"/>
        <w:bidi w:val="0"/>
        <w:spacing w:after="0" w:line="384" w:lineRule="atLeast"/>
        <w:textAlignment w:val="baseline"/>
        <w:rPr>
          <w:ins w:id="110" w:author="Unknown"/>
          <w:rFonts w:ascii="inherit" w:eastAsia="Times New Roman" w:hAnsi="inherit" w:cs="Helvetica"/>
          <w:color w:val="000000"/>
          <w:sz w:val="18"/>
          <w:szCs w:val="18"/>
        </w:rPr>
      </w:pPr>
      <w:ins w:id="111" w:author="Unknown">
        <w:r w:rsidRPr="005345A2">
          <w:rPr>
            <w:rFonts w:ascii="Georgia" w:eastAsia="Times New Roman" w:hAnsi="Georgia" w:cs="Helvetica"/>
            <w:b/>
            <w:bCs/>
            <w:color w:val="0000FF"/>
            <w:sz w:val="24"/>
            <w:szCs w:val="24"/>
            <w:bdr w:val="none" w:sz="0" w:space="0" w:color="auto" w:frame="1"/>
          </w:rPr>
          <w:t>(2).  Continuous fermentation</w:t>
        </w:r>
      </w:ins>
    </w:p>
    <w:p w:rsidR="00C476E3" w:rsidRPr="005345A2" w:rsidRDefault="00C476E3" w:rsidP="008363AC">
      <w:pPr>
        <w:shd w:val="clear" w:color="auto" w:fill="FCFCFC"/>
        <w:bidi w:val="0"/>
        <w:spacing w:after="0" w:line="384" w:lineRule="atLeast"/>
        <w:textAlignment w:val="baseline"/>
        <w:rPr>
          <w:ins w:id="112" w:author="Unknown"/>
          <w:rFonts w:ascii="inherit" w:eastAsia="Times New Roman" w:hAnsi="inherit" w:cs="Helvetica"/>
          <w:color w:val="000000"/>
          <w:sz w:val="18"/>
          <w:szCs w:val="18"/>
        </w:rPr>
      </w:pPr>
      <w:ins w:id="113" w:author="Unknown">
        <w:r w:rsidRPr="005345A2">
          <w:rPr>
            <w:rFonts w:ascii="Georgia" w:eastAsia="Times New Roman" w:hAnsi="Georgia" w:cs="Helvetica"/>
            <w:b/>
            <w:bCs/>
            <w:color w:val="0000FF"/>
            <w:sz w:val="24"/>
            <w:szCs w:val="24"/>
            <w:bdr w:val="none" w:sz="0" w:space="0" w:color="auto" w:frame="1"/>
          </w:rPr>
          <w:t>(3).  Fed-batch fermentation</w:t>
        </w:r>
      </w:ins>
    </w:p>
    <w:p w:rsidR="00C476E3" w:rsidRPr="005345A2" w:rsidRDefault="00C476E3" w:rsidP="008363AC">
      <w:pPr>
        <w:shd w:val="clear" w:color="auto" w:fill="FCFCFC"/>
        <w:bidi w:val="0"/>
        <w:spacing w:after="0" w:line="384" w:lineRule="atLeast"/>
        <w:textAlignment w:val="baseline"/>
        <w:rPr>
          <w:ins w:id="114" w:author="Unknown"/>
          <w:rFonts w:ascii="inherit" w:eastAsia="Times New Roman" w:hAnsi="inherit" w:cs="Helvetica"/>
          <w:color w:val="000000"/>
          <w:sz w:val="18"/>
          <w:szCs w:val="18"/>
        </w:rPr>
      </w:pPr>
      <w:ins w:id="115" w:author="Unknown">
        <w:r w:rsidRPr="005345A2">
          <w:rPr>
            <w:rFonts w:ascii="Georgia" w:eastAsia="Times New Roman" w:hAnsi="Georgia" w:cs="Helvetica"/>
            <w:b/>
            <w:bCs/>
            <w:i/>
            <w:iCs/>
            <w:color w:val="0000FF"/>
            <w:sz w:val="24"/>
            <w:szCs w:val="24"/>
            <w:bdr w:val="none" w:sz="0" w:space="0" w:color="auto" w:frame="1"/>
          </w:rPr>
          <w:t>(1). Batch Fermentation</w:t>
        </w:r>
      </w:ins>
    </w:p>
    <w:p w:rsidR="00C476E3" w:rsidRPr="00C476E3" w:rsidRDefault="00C476E3" w:rsidP="008363AC">
      <w:pPr>
        <w:shd w:val="clear" w:color="auto" w:fill="FCFCFC"/>
        <w:bidi w:val="0"/>
        <w:spacing w:after="0" w:line="384" w:lineRule="atLeast"/>
        <w:textAlignment w:val="baseline"/>
        <w:rPr>
          <w:ins w:id="116" w:author="Unknown"/>
          <w:rFonts w:ascii="inherit" w:eastAsia="Times New Roman" w:hAnsi="inherit" w:cs="Helvetica"/>
          <w:color w:val="000000"/>
          <w:sz w:val="18"/>
          <w:szCs w:val="18"/>
        </w:rPr>
      </w:pPr>
      <w:ins w:id="117"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Microorganism is inoculated into a fixed volume of medium.</w:t>
        </w:r>
      </w:ins>
    </w:p>
    <w:p w:rsidR="00C476E3" w:rsidRPr="00C476E3" w:rsidRDefault="00C476E3" w:rsidP="008363AC">
      <w:pPr>
        <w:shd w:val="clear" w:color="auto" w:fill="FCFCFC"/>
        <w:bidi w:val="0"/>
        <w:spacing w:after="0" w:line="384" w:lineRule="atLeast"/>
        <w:textAlignment w:val="baseline"/>
        <w:rPr>
          <w:ins w:id="118" w:author="Unknown"/>
          <w:rFonts w:ascii="inherit" w:eastAsia="Times New Roman" w:hAnsi="inherit" w:cs="Helvetica"/>
          <w:color w:val="000000"/>
          <w:sz w:val="18"/>
          <w:szCs w:val="18"/>
        </w:rPr>
      </w:pPr>
      <w:ins w:id="119"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As the growth takes place, the nutrients are consumed and the product of growth accumulates in the fermenter.</w:t>
        </w:r>
      </w:ins>
    </w:p>
    <w:p w:rsidR="00C476E3" w:rsidRPr="00C476E3" w:rsidRDefault="00C476E3" w:rsidP="008363AC">
      <w:pPr>
        <w:shd w:val="clear" w:color="auto" w:fill="FCFCFC"/>
        <w:bidi w:val="0"/>
        <w:spacing w:after="0" w:line="384" w:lineRule="atLeast"/>
        <w:textAlignment w:val="baseline"/>
        <w:rPr>
          <w:ins w:id="120" w:author="Unknown"/>
          <w:rFonts w:ascii="inherit" w:eastAsia="Times New Roman" w:hAnsi="inherit" w:cs="Helvetica"/>
          <w:color w:val="000000"/>
          <w:sz w:val="18"/>
          <w:szCs w:val="18"/>
        </w:rPr>
      </w:pPr>
      <w:ins w:id="121"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Product of growth may be of two types: (a) Biomass and (b). Metabolites.</w:t>
        </w:r>
      </w:ins>
    </w:p>
    <w:p w:rsidR="00C476E3" w:rsidRPr="00C476E3" w:rsidRDefault="00C476E3" w:rsidP="008363AC">
      <w:pPr>
        <w:shd w:val="clear" w:color="auto" w:fill="FCFCFC"/>
        <w:bidi w:val="0"/>
        <w:spacing w:after="0" w:line="384" w:lineRule="atLeast"/>
        <w:textAlignment w:val="baseline"/>
        <w:rPr>
          <w:ins w:id="122" w:author="Unknown"/>
          <w:rFonts w:ascii="inherit" w:eastAsia="Times New Roman" w:hAnsi="inherit" w:cs="Helvetica"/>
          <w:color w:val="000000"/>
          <w:sz w:val="18"/>
          <w:szCs w:val="18"/>
        </w:rPr>
      </w:pPr>
      <w:ins w:id="123"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The nutrient environment in the fermenter is continuously changed.</w:t>
        </w:r>
      </w:ins>
    </w:p>
    <w:p w:rsidR="00C476E3" w:rsidRPr="00C476E3" w:rsidRDefault="00C476E3" w:rsidP="008363AC">
      <w:pPr>
        <w:shd w:val="clear" w:color="auto" w:fill="FCFCFC"/>
        <w:bidi w:val="0"/>
        <w:spacing w:after="0" w:line="384" w:lineRule="atLeast"/>
        <w:textAlignment w:val="baseline"/>
        <w:rPr>
          <w:ins w:id="124" w:author="Unknown"/>
          <w:rFonts w:ascii="inherit" w:eastAsia="Times New Roman" w:hAnsi="inherit" w:cs="Helvetica"/>
          <w:color w:val="000000"/>
          <w:sz w:val="18"/>
          <w:szCs w:val="18"/>
        </w:rPr>
      </w:pPr>
      <w:ins w:id="125"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This change in the environment in the fermenter will enforce change in the metabolism of cells.</w:t>
        </w:r>
      </w:ins>
    </w:p>
    <w:p w:rsidR="00C476E3" w:rsidRPr="00C476E3" w:rsidRDefault="00C476E3" w:rsidP="008363AC">
      <w:pPr>
        <w:shd w:val="clear" w:color="auto" w:fill="FCFCFC"/>
        <w:bidi w:val="0"/>
        <w:spacing w:after="0" w:line="384" w:lineRule="atLeast"/>
        <w:textAlignment w:val="baseline"/>
        <w:rPr>
          <w:ins w:id="126" w:author="Unknown"/>
          <w:rFonts w:ascii="inherit" w:eastAsia="Times New Roman" w:hAnsi="inherit" w:cs="Helvetica"/>
          <w:color w:val="000000"/>
          <w:sz w:val="18"/>
          <w:szCs w:val="18"/>
        </w:rPr>
      </w:pPr>
      <w:ins w:id="127"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This also results in the cessation of cell multiplication.</w:t>
        </w:r>
      </w:ins>
    </w:p>
    <w:p w:rsidR="00C476E3" w:rsidRPr="00C476E3" w:rsidRDefault="00C476E3" w:rsidP="008363AC">
      <w:pPr>
        <w:shd w:val="clear" w:color="auto" w:fill="FCFCFC"/>
        <w:bidi w:val="0"/>
        <w:spacing w:after="0" w:line="384" w:lineRule="atLeast"/>
        <w:textAlignment w:val="baseline"/>
        <w:rPr>
          <w:ins w:id="128" w:author="Unknown"/>
          <w:rFonts w:ascii="inherit" w:eastAsia="Times New Roman" w:hAnsi="inherit" w:cs="Helvetica"/>
          <w:color w:val="000000"/>
          <w:sz w:val="18"/>
          <w:szCs w:val="18"/>
        </w:rPr>
      </w:pPr>
      <w:ins w:id="129"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Cessation of growth is due to the scarcity of nutrients and accumulation of metabolites.</w:t>
        </w:r>
      </w:ins>
    </w:p>
    <w:p w:rsidR="00C476E3" w:rsidRPr="00C476E3" w:rsidRDefault="00C476E3" w:rsidP="008363AC">
      <w:pPr>
        <w:shd w:val="clear" w:color="auto" w:fill="FCFCFC"/>
        <w:bidi w:val="0"/>
        <w:spacing w:after="0" w:line="384" w:lineRule="atLeast"/>
        <w:textAlignment w:val="baseline"/>
        <w:rPr>
          <w:ins w:id="130" w:author="Unknown"/>
          <w:rFonts w:ascii="inherit" w:eastAsia="Times New Roman" w:hAnsi="inherit" w:cs="Helvetica"/>
          <w:color w:val="000000"/>
          <w:sz w:val="18"/>
          <w:szCs w:val="18"/>
        </w:rPr>
      </w:pPr>
      <w:ins w:id="131"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Once the microbes reached the stationary phase they start to accumulate the metabolites.</w:t>
        </w:r>
      </w:ins>
    </w:p>
    <w:p w:rsidR="00C476E3" w:rsidRPr="00C476E3" w:rsidRDefault="00C476E3" w:rsidP="008363AC">
      <w:pPr>
        <w:shd w:val="clear" w:color="auto" w:fill="FCFCFC"/>
        <w:bidi w:val="0"/>
        <w:spacing w:after="0" w:line="384" w:lineRule="atLeast"/>
        <w:textAlignment w:val="baseline"/>
        <w:rPr>
          <w:ins w:id="132" w:author="Unknown"/>
          <w:rFonts w:ascii="inherit" w:eastAsia="Times New Roman" w:hAnsi="inherit" w:cs="Helvetica"/>
          <w:color w:val="000000"/>
          <w:sz w:val="18"/>
          <w:szCs w:val="18"/>
        </w:rPr>
      </w:pPr>
      <w:ins w:id="133"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Metabolites are extracted from the fermenter by downstream processes.</w:t>
        </w:r>
      </w:ins>
    </w:p>
    <w:p w:rsidR="00C476E3" w:rsidRPr="00C476E3" w:rsidRDefault="00C476E3" w:rsidP="008363AC">
      <w:pPr>
        <w:shd w:val="clear" w:color="auto" w:fill="FCFCFC"/>
        <w:bidi w:val="0"/>
        <w:spacing w:after="0" w:line="384" w:lineRule="atLeast"/>
        <w:textAlignment w:val="baseline"/>
        <w:rPr>
          <w:ins w:id="134" w:author="Unknown"/>
          <w:rFonts w:ascii="inherit" w:eastAsia="Times New Roman" w:hAnsi="inherit" w:cs="Helvetica"/>
          <w:color w:val="000000"/>
          <w:sz w:val="18"/>
          <w:szCs w:val="18"/>
        </w:rPr>
      </w:pPr>
      <w:ins w:id="135"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After the fermentation is over, the residues are taken out from the fermentation tank, and the vessel is then cleaned and sterilized before next batch of fermentation.</w:t>
        </w:r>
      </w:ins>
    </w:p>
    <w:p w:rsidR="00C476E3" w:rsidRPr="00C476E3" w:rsidRDefault="00C476E3" w:rsidP="008363AC">
      <w:pPr>
        <w:shd w:val="clear" w:color="auto" w:fill="FCFCFC"/>
        <w:bidi w:val="0"/>
        <w:spacing w:after="0" w:line="384" w:lineRule="atLeast"/>
        <w:textAlignment w:val="baseline"/>
        <w:rPr>
          <w:ins w:id="136" w:author="Unknown"/>
          <w:rFonts w:ascii="inherit" w:eastAsia="Times New Roman" w:hAnsi="inherit" w:cs="Helvetica"/>
          <w:color w:val="000000"/>
          <w:sz w:val="18"/>
          <w:szCs w:val="18"/>
        </w:rPr>
      </w:pPr>
      <w:ins w:id="137"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Thus in batch fermentation, the large scale production is done as separates ‘batches’.</w:t>
        </w:r>
      </w:ins>
    </w:p>
    <w:p w:rsidR="00C476E3" w:rsidRPr="00C476E3" w:rsidRDefault="00C476E3" w:rsidP="008363AC">
      <w:pPr>
        <w:shd w:val="clear" w:color="auto" w:fill="FCFCFC"/>
        <w:bidi w:val="0"/>
        <w:spacing w:after="0" w:line="384" w:lineRule="atLeast"/>
        <w:textAlignment w:val="baseline"/>
        <w:rPr>
          <w:ins w:id="138" w:author="Unknown"/>
          <w:rFonts w:ascii="inherit" w:eastAsia="Times New Roman" w:hAnsi="inherit" w:cs="Helvetica"/>
          <w:color w:val="000000"/>
          <w:sz w:val="18"/>
          <w:szCs w:val="18"/>
        </w:rPr>
      </w:pPr>
      <w:ins w:id="139"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Microbes in the batch culture show the following pattern of growth with distinct phases.</w:t>
        </w:r>
      </w:ins>
    </w:p>
    <w:p w:rsidR="00C476E3" w:rsidRPr="00C476E3" w:rsidRDefault="00C476E3" w:rsidP="008363AC">
      <w:pPr>
        <w:shd w:val="clear" w:color="auto" w:fill="FCFCFC"/>
        <w:bidi w:val="0"/>
        <w:spacing w:after="0" w:line="384" w:lineRule="atLeast"/>
        <w:textAlignment w:val="baseline"/>
        <w:rPr>
          <w:ins w:id="140" w:author="Unknown"/>
          <w:rFonts w:ascii="inherit" w:eastAsia="Times New Roman" w:hAnsi="inherit" w:cs="Helvetica"/>
          <w:color w:val="000000"/>
          <w:sz w:val="18"/>
          <w:szCs w:val="18"/>
        </w:rPr>
      </w:pPr>
      <w:ins w:id="141" w:author="Unknown">
        <w:r w:rsidRPr="00C476E3">
          <w:rPr>
            <w:rFonts w:ascii="inherit" w:eastAsia="Times New Roman" w:hAnsi="inherit" w:cs="Helvetica"/>
            <w:b/>
            <w:bCs/>
            <w:noProof/>
            <w:color w:val="000000"/>
            <w:sz w:val="24"/>
            <w:szCs w:val="24"/>
            <w:bdr w:val="none" w:sz="0" w:space="0" w:color="auto" w:frame="1"/>
            <w:rPrChange w:id="142" w:author="Unknown">
              <w:rPr>
                <w:noProof/>
              </w:rPr>
            </w:rPrChange>
          </w:rPr>
          <w:lastRenderedPageBreak/>
          <w:drawing>
            <wp:inline distT="0" distB="0" distL="0" distR="0" wp14:anchorId="4DA54696" wp14:editId="5891BCA3">
              <wp:extent cx="4895850" cy="2743200"/>
              <wp:effectExtent l="0" t="0" r="0" b="0"/>
              <wp:docPr id="4" name="صورة 4" descr="growth kinetics of batch cul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owth kinetics of batch cultur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95850" cy="2743200"/>
                      </a:xfrm>
                      <a:prstGeom prst="rect">
                        <a:avLst/>
                      </a:prstGeom>
                      <a:noFill/>
                      <a:ln>
                        <a:noFill/>
                      </a:ln>
                    </pic:spPr>
                  </pic:pic>
                </a:graphicData>
              </a:graphic>
            </wp:inline>
          </w:drawing>
        </w:r>
        <w:r w:rsidRPr="00C476E3">
          <w:rPr>
            <w:rFonts w:ascii="inherit" w:eastAsia="Times New Roman" w:hAnsi="inherit" w:cs="Helvetica"/>
            <w:b/>
            <w:bCs/>
            <w:color w:val="000000"/>
            <w:sz w:val="24"/>
            <w:szCs w:val="24"/>
            <w:bdr w:val="none" w:sz="0" w:space="0" w:color="auto" w:frame="1"/>
          </w:rPr>
          <w:t>(1). Log phase:</w:t>
        </w:r>
        <w:r w:rsidRPr="00C476E3">
          <w:rPr>
            <w:rFonts w:ascii="Georgia" w:eastAsia="Times New Roman" w:hAnsi="Georgia" w:cs="Helvetica"/>
            <w:color w:val="000000"/>
            <w:sz w:val="24"/>
            <w:szCs w:val="24"/>
            <w:bdr w:val="none" w:sz="0" w:space="0" w:color="auto" w:frame="1"/>
          </w:rPr>
          <w:t> initial phase, no apparent growth of microbes, they adapt to the environmental conditions.</w:t>
        </w:r>
      </w:ins>
    </w:p>
    <w:p w:rsidR="00C476E3" w:rsidRPr="00C476E3" w:rsidRDefault="00C476E3" w:rsidP="008363AC">
      <w:pPr>
        <w:shd w:val="clear" w:color="auto" w:fill="FCFCFC"/>
        <w:bidi w:val="0"/>
        <w:spacing w:after="0" w:line="384" w:lineRule="atLeast"/>
        <w:textAlignment w:val="baseline"/>
        <w:rPr>
          <w:ins w:id="143" w:author="Unknown"/>
          <w:rFonts w:ascii="inherit" w:eastAsia="Times New Roman" w:hAnsi="inherit" w:cs="Helvetica"/>
          <w:color w:val="000000"/>
          <w:sz w:val="18"/>
          <w:szCs w:val="18"/>
        </w:rPr>
      </w:pPr>
      <w:ins w:id="144" w:author="Unknown">
        <w:r w:rsidRPr="00C476E3">
          <w:rPr>
            <w:rFonts w:ascii="inherit" w:eastAsia="Times New Roman" w:hAnsi="inherit" w:cs="Helvetica"/>
            <w:b/>
            <w:bCs/>
            <w:color w:val="000000"/>
            <w:sz w:val="24"/>
            <w:szCs w:val="24"/>
            <w:bdr w:val="none" w:sz="0" w:space="0" w:color="auto" w:frame="1"/>
          </w:rPr>
          <w:t>(2). Transient acceleration:</w:t>
        </w:r>
        <w:r w:rsidRPr="00C476E3">
          <w:rPr>
            <w:rFonts w:ascii="Georgia" w:eastAsia="Times New Roman" w:hAnsi="Georgia" w:cs="Helvetica"/>
            <w:color w:val="000000"/>
            <w:sz w:val="24"/>
            <w:szCs w:val="24"/>
            <w:bdr w:val="none" w:sz="0" w:space="0" w:color="auto" w:frame="1"/>
          </w:rPr>
          <w:t> the inoculum begins to grow slowly.</w:t>
        </w:r>
      </w:ins>
    </w:p>
    <w:p w:rsidR="00C476E3" w:rsidRPr="00C476E3" w:rsidRDefault="00C476E3" w:rsidP="008363AC">
      <w:pPr>
        <w:shd w:val="clear" w:color="auto" w:fill="FCFCFC"/>
        <w:bidi w:val="0"/>
        <w:spacing w:after="0" w:line="384" w:lineRule="atLeast"/>
        <w:textAlignment w:val="baseline"/>
        <w:rPr>
          <w:ins w:id="145" w:author="Unknown"/>
          <w:rFonts w:ascii="inherit" w:eastAsia="Times New Roman" w:hAnsi="inherit" w:cs="Helvetica"/>
          <w:color w:val="000000"/>
          <w:sz w:val="18"/>
          <w:szCs w:val="18"/>
        </w:rPr>
      </w:pPr>
      <w:ins w:id="146" w:author="Unknown">
        <w:r w:rsidRPr="00C476E3">
          <w:rPr>
            <w:rFonts w:ascii="inherit" w:eastAsia="Times New Roman" w:hAnsi="inherit" w:cs="Helvetica"/>
            <w:b/>
            <w:bCs/>
            <w:color w:val="000000"/>
            <w:sz w:val="24"/>
            <w:szCs w:val="24"/>
            <w:bdr w:val="none" w:sz="0" w:space="0" w:color="auto" w:frame="1"/>
          </w:rPr>
          <w:t>(3). Exponential phase:</w:t>
        </w:r>
        <w:r w:rsidRPr="00C476E3">
          <w:rPr>
            <w:rFonts w:ascii="Georgia" w:eastAsia="Times New Roman" w:hAnsi="Georgia" w:cs="Helvetica"/>
            <w:color w:val="000000"/>
            <w:sz w:val="24"/>
            <w:szCs w:val="24"/>
            <w:bdr w:val="none" w:sz="0" w:space="0" w:color="auto" w:frame="1"/>
          </w:rPr>
          <w:t> microbial growth proceeds at the maximum possible rate.</w:t>
        </w:r>
      </w:ins>
    </w:p>
    <w:p w:rsidR="00C476E3" w:rsidRPr="00C476E3" w:rsidRDefault="00C476E3" w:rsidP="008363AC">
      <w:pPr>
        <w:shd w:val="clear" w:color="auto" w:fill="FCFCFC"/>
        <w:bidi w:val="0"/>
        <w:spacing w:after="0" w:line="384" w:lineRule="atLeast"/>
        <w:textAlignment w:val="baseline"/>
        <w:rPr>
          <w:ins w:id="147" w:author="Unknown"/>
          <w:rFonts w:ascii="inherit" w:eastAsia="Times New Roman" w:hAnsi="inherit" w:cs="Helvetica"/>
          <w:color w:val="000000"/>
          <w:sz w:val="18"/>
          <w:szCs w:val="18"/>
        </w:rPr>
      </w:pPr>
      <w:ins w:id="148" w:author="Unknown">
        <w:r w:rsidRPr="00C476E3">
          <w:rPr>
            <w:rFonts w:ascii="inherit" w:eastAsia="Times New Roman" w:hAnsi="inherit" w:cs="Helvetica"/>
            <w:b/>
            <w:bCs/>
            <w:color w:val="000000"/>
            <w:sz w:val="24"/>
            <w:szCs w:val="24"/>
            <w:bdr w:val="none" w:sz="0" w:space="0" w:color="auto" w:frame="1"/>
          </w:rPr>
          <w:t>(4). Deceleration phase:</w:t>
        </w:r>
        <w:r w:rsidRPr="00C476E3">
          <w:rPr>
            <w:rFonts w:ascii="Georgia" w:eastAsia="Times New Roman" w:hAnsi="Georgia" w:cs="Helvetica"/>
            <w:color w:val="000000"/>
            <w:sz w:val="24"/>
            <w:szCs w:val="24"/>
            <w:bdr w:val="none" w:sz="0" w:space="0" w:color="auto" w:frame="1"/>
          </w:rPr>
          <w:t> decline in the growth rate of microbes</w:t>
        </w:r>
      </w:ins>
    </w:p>
    <w:p w:rsidR="00C476E3" w:rsidRPr="00C476E3" w:rsidRDefault="00C476E3" w:rsidP="008363AC">
      <w:pPr>
        <w:shd w:val="clear" w:color="auto" w:fill="FCFCFC"/>
        <w:bidi w:val="0"/>
        <w:spacing w:after="0" w:line="384" w:lineRule="atLeast"/>
        <w:textAlignment w:val="baseline"/>
        <w:rPr>
          <w:ins w:id="149" w:author="Unknown"/>
          <w:rFonts w:ascii="inherit" w:eastAsia="Times New Roman" w:hAnsi="inherit" w:cs="Helvetica"/>
          <w:color w:val="000000"/>
          <w:sz w:val="18"/>
          <w:szCs w:val="18"/>
        </w:rPr>
      </w:pPr>
      <w:ins w:id="150" w:author="Unknown">
        <w:r w:rsidRPr="00C476E3">
          <w:rPr>
            <w:rFonts w:ascii="inherit" w:eastAsia="Times New Roman" w:hAnsi="inherit" w:cs="Helvetica"/>
            <w:b/>
            <w:bCs/>
            <w:color w:val="000000"/>
            <w:sz w:val="24"/>
            <w:szCs w:val="24"/>
            <w:bdr w:val="none" w:sz="0" w:space="0" w:color="auto" w:frame="1"/>
          </w:rPr>
          <w:t>(5).  Stationary phase:</w:t>
        </w:r>
        <w:r w:rsidRPr="00C476E3">
          <w:rPr>
            <w:rFonts w:ascii="Georgia" w:eastAsia="Times New Roman" w:hAnsi="Georgia" w:cs="Helvetica"/>
            <w:color w:val="000000"/>
            <w:sz w:val="24"/>
            <w:szCs w:val="24"/>
            <w:bdr w:val="none" w:sz="0" w:space="0" w:color="auto" w:frame="1"/>
          </w:rPr>
          <w:t> no overall growth rate (death of the cells equals to the division of cells). Most of the secondary metabolites are produced in this phase.</w:t>
        </w:r>
      </w:ins>
    </w:p>
    <w:p w:rsidR="00C476E3" w:rsidRPr="00C476E3" w:rsidRDefault="00C476E3" w:rsidP="008363AC">
      <w:pPr>
        <w:shd w:val="clear" w:color="auto" w:fill="FCFCFC"/>
        <w:bidi w:val="0"/>
        <w:spacing w:after="0" w:line="384" w:lineRule="atLeast"/>
        <w:textAlignment w:val="baseline"/>
        <w:rPr>
          <w:ins w:id="151" w:author="Unknown"/>
          <w:rFonts w:ascii="inherit" w:eastAsia="Times New Roman" w:hAnsi="inherit" w:cs="Helvetica"/>
          <w:color w:val="000000"/>
          <w:sz w:val="18"/>
          <w:szCs w:val="18"/>
        </w:rPr>
      </w:pPr>
      <w:ins w:id="152" w:author="Unknown">
        <w:r w:rsidRPr="00C476E3">
          <w:rPr>
            <w:rFonts w:ascii="inherit" w:eastAsia="Times New Roman" w:hAnsi="inherit" w:cs="Helvetica"/>
            <w:b/>
            <w:bCs/>
            <w:color w:val="000000"/>
            <w:sz w:val="24"/>
            <w:szCs w:val="24"/>
            <w:bdr w:val="none" w:sz="0" w:space="0" w:color="auto" w:frame="1"/>
          </w:rPr>
          <w:t>(6). Death phase:</w:t>
        </w:r>
        <w:r w:rsidRPr="00C476E3">
          <w:rPr>
            <w:rFonts w:ascii="Georgia" w:eastAsia="Times New Roman" w:hAnsi="Georgia" w:cs="Helvetica"/>
            <w:color w:val="000000"/>
            <w:sz w:val="24"/>
            <w:szCs w:val="24"/>
            <w:bdr w:val="none" w:sz="0" w:space="0" w:color="auto" w:frame="1"/>
          </w:rPr>
          <w:t> no growth at all, cells starts to die and the population size decreases. Usually the fermentation stops before the death phase.</w:t>
        </w:r>
      </w:ins>
    </w:p>
    <w:p w:rsidR="00C476E3" w:rsidRPr="00C476E3" w:rsidRDefault="00C476E3" w:rsidP="008363AC">
      <w:pPr>
        <w:shd w:val="clear" w:color="auto" w:fill="FCFCFC"/>
        <w:bidi w:val="0"/>
        <w:spacing w:after="0" w:line="384" w:lineRule="atLeast"/>
        <w:textAlignment w:val="baseline"/>
        <w:rPr>
          <w:ins w:id="153" w:author="Unknown"/>
          <w:rFonts w:ascii="inherit" w:eastAsia="Times New Roman" w:hAnsi="inherit" w:cs="Helvetica"/>
          <w:color w:val="000000"/>
          <w:sz w:val="18"/>
          <w:szCs w:val="18"/>
        </w:rPr>
      </w:pPr>
      <w:ins w:id="154" w:author="Unknown">
        <w:r w:rsidRPr="00C476E3">
          <w:rPr>
            <w:rFonts w:ascii="Georgia" w:eastAsia="Times New Roman" w:hAnsi="Georgia" w:cs="Helvetica"/>
            <w:b/>
            <w:bCs/>
            <w:i/>
            <w:iCs/>
            <w:color w:val="0000FF"/>
            <w:sz w:val="24"/>
            <w:szCs w:val="24"/>
            <w:bdr w:val="none" w:sz="0" w:space="0" w:color="auto" w:frame="1"/>
          </w:rPr>
          <w:t>(2). Continuous Fermentation</w:t>
        </w:r>
      </w:ins>
    </w:p>
    <w:p w:rsidR="00C476E3" w:rsidRPr="00C476E3" w:rsidRDefault="00C476E3" w:rsidP="008363AC">
      <w:pPr>
        <w:shd w:val="clear" w:color="auto" w:fill="FCFCFC"/>
        <w:bidi w:val="0"/>
        <w:spacing w:after="0" w:line="384" w:lineRule="atLeast"/>
        <w:textAlignment w:val="baseline"/>
        <w:rPr>
          <w:ins w:id="155" w:author="Unknown"/>
          <w:rFonts w:ascii="inherit" w:eastAsia="Times New Roman" w:hAnsi="inherit" w:cs="Helvetica"/>
          <w:color w:val="000000"/>
          <w:sz w:val="18"/>
          <w:szCs w:val="18"/>
        </w:rPr>
      </w:pPr>
      <w:ins w:id="156" w:author="Unknown">
        <w:r w:rsidRPr="00C476E3">
          <w:rPr>
            <w:rFonts w:ascii="inherit" w:eastAsia="Times New Roman" w:hAnsi="inherit" w:cs="Helvetica"/>
            <w:color w:val="FF6600"/>
            <w:sz w:val="24"/>
            <w:szCs w:val="24"/>
            <w:bdr w:val="none" w:sz="0" w:space="0" w:color="auto" w:frame="1"/>
          </w:rPr>
          <w:t>Ø </w:t>
        </w:r>
        <w:r w:rsidRPr="00C476E3">
          <w:rPr>
            <w:rFonts w:ascii="Georgia" w:eastAsia="Times New Roman" w:hAnsi="Georgia" w:cs="Helvetica"/>
            <w:color w:val="000000"/>
            <w:sz w:val="24"/>
            <w:szCs w:val="24"/>
            <w:bdr w:val="none" w:sz="0" w:space="0" w:color="auto" w:frame="1"/>
          </w:rPr>
          <w:t> Here the exponential growth rate of the microbes is maintained in the fermenter for prolonged periods of time in by the addition of fresh media are regular intervals.</w:t>
        </w:r>
      </w:ins>
    </w:p>
    <w:p w:rsidR="00C476E3" w:rsidRPr="00C476E3" w:rsidRDefault="00C476E3" w:rsidP="008363AC">
      <w:pPr>
        <w:shd w:val="clear" w:color="auto" w:fill="FCFCFC"/>
        <w:bidi w:val="0"/>
        <w:spacing w:after="0" w:line="384" w:lineRule="atLeast"/>
        <w:textAlignment w:val="baseline"/>
        <w:rPr>
          <w:ins w:id="157" w:author="Unknown"/>
          <w:rFonts w:ascii="inherit" w:eastAsia="Times New Roman" w:hAnsi="inherit" w:cs="Helvetica"/>
          <w:color w:val="000000"/>
          <w:sz w:val="18"/>
          <w:szCs w:val="18"/>
        </w:rPr>
      </w:pPr>
      <w:ins w:id="158"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Microbes reach the exponential growth rate and continue as such due to the availability of nutrients.</w:t>
        </w:r>
      </w:ins>
    </w:p>
    <w:p w:rsidR="00C476E3" w:rsidRPr="00C476E3" w:rsidRDefault="00C476E3" w:rsidP="008363AC">
      <w:pPr>
        <w:shd w:val="clear" w:color="auto" w:fill="FCFCFC"/>
        <w:bidi w:val="0"/>
        <w:spacing w:after="0" w:line="384" w:lineRule="atLeast"/>
        <w:textAlignment w:val="baseline"/>
        <w:rPr>
          <w:ins w:id="159" w:author="Unknown"/>
          <w:rFonts w:ascii="inherit" w:eastAsia="Times New Roman" w:hAnsi="inherit" w:cs="Helvetica"/>
          <w:color w:val="000000"/>
          <w:sz w:val="18"/>
          <w:szCs w:val="18"/>
        </w:rPr>
      </w:pPr>
      <w:ins w:id="160"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The exponential growth rate of microbes continues till the vessel becomes completely filled in the cells.</w:t>
        </w:r>
      </w:ins>
    </w:p>
    <w:p w:rsidR="00C476E3" w:rsidRPr="00C476E3" w:rsidRDefault="00C476E3" w:rsidP="008363AC">
      <w:pPr>
        <w:shd w:val="clear" w:color="auto" w:fill="FCFCFC"/>
        <w:bidi w:val="0"/>
        <w:spacing w:after="0" w:line="384" w:lineRule="atLeast"/>
        <w:textAlignment w:val="baseline"/>
        <w:rPr>
          <w:ins w:id="161" w:author="Unknown"/>
          <w:rFonts w:ascii="inherit" w:eastAsia="Times New Roman" w:hAnsi="inherit" w:cs="Helvetica"/>
          <w:color w:val="000000"/>
          <w:sz w:val="18"/>
          <w:szCs w:val="18"/>
        </w:rPr>
      </w:pPr>
      <w:ins w:id="162"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Continuous fermenter possesses devices for the collection of overflow from the vessel.</w:t>
        </w:r>
      </w:ins>
    </w:p>
    <w:p w:rsidR="00C476E3" w:rsidRPr="00C476E3" w:rsidRDefault="00C476E3" w:rsidP="008363AC">
      <w:pPr>
        <w:shd w:val="clear" w:color="auto" w:fill="FCFCFC"/>
        <w:bidi w:val="0"/>
        <w:spacing w:after="0" w:line="384" w:lineRule="atLeast"/>
        <w:textAlignment w:val="baseline"/>
        <w:rPr>
          <w:ins w:id="163" w:author="Unknown"/>
          <w:rFonts w:ascii="inherit" w:eastAsia="Times New Roman" w:hAnsi="inherit" w:cs="Helvetica"/>
          <w:color w:val="000000"/>
          <w:sz w:val="18"/>
          <w:szCs w:val="18"/>
        </w:rPr>
      </w:pPr>
      <w:ins w:id="164"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The metabolite or the product of fermentation is extracted for the overflow by downstream processing.</w:t>
        </w:r>
      </w:ins>
    </w:p>
    <w:p w:rsidR="00C476E3" w:rsidRPr="00C476E3" w:rsidRDefault="00C476E3" w:rsidP="008363AC">
      <w:pPr>
        <w:shd w:val="clear" w:color="auto" w:fill="FCFCFC"/>
        <w:bidi w:val="0"/>
        <w:spacing w:after="0" w:line="384" w:lineRule="atLeast"/>
        <w:textAlignment w:val="baseline"/>
        <w:rPr>
          <w:ins w:id="165" w:author="Unknown"/>
          <w:rFonts w:ascii="inherit" w:eastAsia="Times New Roman" w:hAnsi="inherit" w:cs="Helvetica"/>
          <w:color w:val="000000"/>
          <w:sz w:val="18"/>
          <w:szCs w:val="18"/>
        </w:rPr>
      </w:pPr>
      <w:ins w:id="166" w:author="Unknown">
        <w:r w:rsidRPr="00C476E3">
          <w:rPr>
            <w:rFonts w:ascii="inherit" w:eastAsia="Times New Roman" w:hAnsi="inherit" w:cs="Helvetica"/>
            <w:color w:val="FF6600"/>
            <w:sz w:val="24"/>
            <w:szCs w:val="24"/>
            <w:bdr w:val="none" w:sz="0" w:space="0" w:color="auto" w:frame="1"/>
          </w:rPr>
          <w:lastRenderedPageBreak/>
          <w:t>Ø</w:t>
        </w:r>
        <w:r w:rsidRPr="00C476E3">
          <w:rPr>
            <w:rFonts w:ascii="Georgia" w:eastAsia="Times New Roman" w:hAnsi="Georgia" w:cs="Helvetica"/>
            <w:color w:val="000000"/>
            <w:sz w:val="24"/>
            <w:szCs w:val="24"/>
            <w:bdr w:val="none" w:sz="0" w:space="0" w:color="auto" w:frame="1"/>
          </w:rPr>
          <w:t>  Thus unlike batch fermentation, in continuous fermentation, the fermentation process never stops in between and it continues to run for a long period of time with the addition of nutrients and harvesting the metabolites at regular intervals.</w:t>
        </w:r>
        <w:bookmarkStart w:id="167" w:name="_GoBack"/>
        <w:bookmarkEnd w:id="167"/>
      </w:ins>
    </w:p>
    <w:p w:rsidR="00C476E3" w:rsidRPr="00C476E3" w:rsidRDefault="00C476E3" w:rsidP="008363AC">
      <w:pPr>
        <w:shd w:val="clear" w:color="auto" w:fill="FCFCFC"/>
        <w:bidi w:val="0"/>
        <w:spacing w:after="0" w:line="384" w:lineRule="atLeast"/>
        <w:jc w:val="right"/>
        <w:textAlignment w:val="baseline"/>
        <w:rPr>
          <w:ins w:id="168" w:author="Unknown"/>
          <w:rFonts w:ascii="inherit" w:eastAsia="Times New Roman" w:hAnsi="inherit" w:cs="Helvetica"/>
          <w:color w:val="000000"/>
          <w:sz w:val="18"/>
          <w:szCs w:val="18"/>
        </w:rPr>
      </w:pPr>
      <w:ins w:id="169" w:author="Unknown">
        <w:r w:rsidRPr="00C476E3">
          <w:rPr>
            <w:rFonts w:ascii="inherit" w:eastAsia="Times New Roman" w:hAnsi="inherit" w:cs="Helvetica"/>
            <w:i/>
            <w:iCs/>
            <w:color w:val="FF6600"/>
            <w:sz w:val="24"/>
            <w:szCs w:val="24"/>
            <w:bdr w:val="none" w:sz="0" w:space="0" w:color="auto" w:frame="1"/>
          </w:rPr>
          <w:t>Learn more:</w:t>
        </w:r>
        <w:r w:rsidRPr="00C476E3">
          <w:rPr>
            <w:rFonts w:ascii="inherit" w:eastAsia="Times New Roman" w:hAnsi="inherit" w:cs="Helvetica"/>
            <w:i/>
            <w:iCs/>
            <w:color w:val="000000"/>
            <w:sz w:val="24"/>
            <w:szCs w:val="24"/>
            <w:bdr w:val="none" w:sz="0" w:space="0" w:color="auto" w:frame="1"/>
          </w:rPr>
          <w:t> </w:t>
        </w:r>
        <w:r w:rsidRPr="00C476E3">
          <w:rPr>
            <w:rFonts w:ascii="inherit" w:eastAsia="Times New Roman" w:hAnsi="inherit" w:cs="Helvetica"/>
            <w:i/>
            <w:iCs/>
            <w:color w:val="000000"/>
            <w:sz w:val="24"/>
            <w:szCs w:val="24"/>
            <w:bdr w:val="none" w:sz="0" w:space="0" w:color="auto" w:frame="1"/>
          </w:rPr>
          <w:fldChar w:fldCharType="begin"/>
        </w:r>
        <w:r w:rsidRPr="00C476E3">
          <w:rPr>
            <w:rFonts w:ascii="inherit" w:eastAsia="Times New Roman" w:hAnsi="inherit" w:cs="Helvetica"/>
            <w:i/>
            <w:iCs/>
            <w:color w:val="000000"/>
            <w:sz w:val="24"/>
            <w:szCs w:val="24"/>
            <w:bdr w:val="none" w:sz="0" w:space="0" w:color="auto" w:frame="1"/>
          </w:rPr>
          <w:instrText xml:space="preserve"> HYPERLINK "http://www.easybiologyclass.com/batch-fermentation-vs-continuous-fermentation-process-similarities-and-differences-a-comparison-table/" \t "_blank" </w:instrText>
        </w:r>
        <w:r w:rsidRPr="00C476E3">
          <w:rPr>
            <w:rFonts w:ascii="inherit" w:eastAsia="Times New Roman" w:hAnsi="inherit" w:cs="Helvetica"/>
            <w:i/>
            <w:iCs/>
            <w:color w:val="000000"/>
            <w:sz w:val="24"/>
            <w:szCs w:val="24"/>
            <w:bdr w:val="none" w:sz="0" w:space="0" w:color="auto" w:frame="1"/>
          </w:rPr>
          <w:fldChar w:fldCharType="separate"/>
        </w:r>
        <w:r w:rsidRPr="00C476E3">
          <w:rPr>
            <w:rFonts w:ascii="inherit" w:eastAsia="Times New Roman" w:hAnsi="inherit" w:cs="Helvetica"/>
            <w:i/>
            <w:iCs/>
            <w:color w:val="0021F9"/>
            <w:sz w:val="24"/>
            <w:szCs w:val="24"/>
            <w:u w:val="single"/>
            <w:bdr w:val="none" w:sz="0" w:space="0" w:color="auto" w:frame="1"/>
          </w:rPr>
          <w:t>Difference between Batch Fermentation and Continuous Fermentation</w:t>
        </w:r>
        <w:r w:rsidRPr="00C476E3">
          <w:rPr>
            <w:rFonts w:ascii="inherit" w:eastAsia="Times New Roman" w:hAnsi="inherit" w:cs="Helvetica"/>
            <w:i/>
            <w:iCs/>
            <w:color w:val="000000"/>
            <w:sz w:val="24"/>
            <w:szCs w:val="24"/>
            <w:bdr w:val="none" w:sz="0" w:space="0" w:color="auto" w:frame="1"/>
          </w:rPr>
          <w:fldChar w:fldCharType="end"/>
        </w:r>
      </w:ins>
    </w:p>
    <w:p w:rsidR="00C476E3" w:rsidRPr="00C476E3" w:rsidRDefault="00C476E3" w:rsidP="008363AC">
      <w:pPr>
        <w:shd w:val="clear" w:color="auto" w:fill="FCFCFC"/>
        <w:bidi w:val="0"/>
        <w:spacing w:after="0" w:line="384" w:lineRule="atLeast"/>
        <w:textAlignment w:val="baseline"/>
        <w:rPr>
          <w:ins w:id="170" w:author="Unknown"/>
          <w:rFonts w:ascii="inherit" w:eastAsia="Times New Roman" w:hAnsi="inherit" w:cs="Helvetica"/>
          <w:color w:val="000000"/>
          <w:sz w:val="18"/>
          <w:szCs w:val="18"/>
        </w:rPr>
      </w:pPr>
      <w:ins w:id="171" w:author="Unknown">
        <w:r w:rsidRPr="00C476E3">
          <w:rPr>
            <w:rFonts w:ascii="Georgia" w:eastAsia="Times New Roman" w:hAnsi="Georgia" w:cs="Helvetica"/>
            <w:b/>
            <w:bCs/>
            <w:i/>
            <w:iCs/>
            <w:color w:val="0000FF"/>
            <w:sz w:val="24"/>
            <w:szCs w:val="24"/>
            <w:bdr w:val="none" w:sz="0" w:space="0" w:color="auto" w:frame="1"/>
          </w:rPr>
          <w:t>3. Fed-batch fermentation</w:t>
        </w:r>
      </w:ins>
    </w:p>
    <w:p w:rsidR="00C476E3" w:rsidRPr="00C476E3" w:rsidRDefault="00C476E3" w:rsidP="008363AC">
      <w:pPr>
        <w:shd w:val="clear" w:color="auto" w:fill="FCFCFC"/>
        <w:bidi w:val="0"/>
        <w:spacing w:after="0" w:line="384" w:lineRule="atLeast"/>
        <w:textAlignment w:val="baseline"/>
        <w:rPr>
          <w:ins w:id="172" w:author="Unknown"/>
          <w:rFonts w:ascii="inherit" w:eastAsia="Times New Roman" w:hAnsi="inherit" w:cs="Helvetica"/>
          <w:color w:val="000000"/>
          <w:sz w:val="18"/>
          <w:szCs w:val="18"/>
        </w:rPr>
      </w:pPr>
      <w:ins w:id="173"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It is a modified version of batch fermentation.</w:t>
        </w:r>
      </w:ins>
    </w:p>
    <w:p w:rsidR="00C476E3" w:rsidRPr="00C476E3" w:rsidRDefault="00C476E3" w:rsidP="008363AC">
      <w:pPr>
        <w:shd w:val="clear" w:color="auto" w:fill="FCFCFC"/>
        <w:bidi w:val="0"/>
        <w:spacing w:after="0" w:line="384" w:lineRule="atLeast"/>
        <w:textAlignment w:val="baseline"/>
        <w:rPr>
          <w:ins w:id="174" w:author="Unknown"/>
          <w:rFonts w:ascii="inherit" w:eastAsia="Times New Roman" w:hAnsi="inherit" w:cs="Helvetica"/>
          <w:color w:val="000000"/>
          <w:sz w:val="18"/>
          <w:szCs w:val="18"/>
        </w:rPr>
      </w:pPr>
      <w:ins w:id="175"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Here the substrate is added in increments at different times throughout the course of fermentation.</w:t>
        </w:r>
      </w:ins>
    </w:p>
    <w:p w:rsidR="00C476E3" w:rsidRPr="00C476E3" w:rsidRDefault="00C476E3" w:rsidP="008363AC">
      <w:pPr>
        <w:shd w:val="clear" w:color="auto" w:fill="FCFCFC"/>
        <w:bidi w:val="0"/>
        <w:spacing w:after="0" w:line="384" w:lineRule="atLeast"/>
        <w:textAlignment w:val="baseline"/>
        <w:rPr>
          <w:ins w:id="176" w:author="Unknown"/>
          <w:rFonts w:ascii="inherit" w:eastAsia="Times New Roman" w:hAnsi="inherit" w:cs="Helvetica"/>
          <w:color w:val="000000"/>
          <w:sz w:val="18"/>
          <w:szCs w:val="18"/>
        </w:rPr>
      </w:pPr>
      <w:ins w:id="177"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Periodical addition of substrate keeps the prolonged log and stationary phase of the microbes in the fermenter.</w:t>
        </w:r>
      </w:ins>
    </w:p>
    <w:p w:rsidR="00C476E3" w:rsidRPr="00C476E3" w:rsidRDefault="00C476E3" w:rsidP="008363AC">
      <w:pPr>
        <w:shd w:val="clear" w:color="auto" w:fill="FCFCFC"/>
        <w:bidi w:val="0"/>
        <w:spacing w:after="0" w:line="384" w:lineRule="atLeast"/>
        <w:textAlignment w:val="baseline"/>
        <w:rPr>
          <w:ins w:id="178" w:author="Unknown"/>
          <w:rFonts w:ascii="inherit" w:eastAsia="Times New Roman" w:hAnsi="inherit" w:cs="Helvetica"/>
          <w:color w:val="000000"/>
          <w:sz w:val="18"/>
          <w:szCs w:val="18"/>
        </w:rPr>
      </w:pPr>
      <w:ins w:id="179"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This results in the rapid increase of biomass.</w:t>
        </w:r>
      </w:ins>
    </w:p>
    <w:p w:rsidR="00C476E3" w:rsidRPr="00C476E3" w:rsidRDefault="00C476E3" w:rsidP="008363AC">
      <w:pPr>
        <w:shd w:val="clear" w:color="auto" w:fill="FCFCFC"/>
        <w:bidi w:val="0"/>
        <w:spacing w:after="0" w:line="384" w:lineRule="atLeast"/>
        <w:textAlignment w:val="baseline"/>
        <w:rPr>
          <w:ins w:id="180" w:author="Unknown"/>
          <w:rFonts w:ascii="inherit" w:eastAsia="Times New Roman" w:hAnsi="inherit" w:cs="Helvetica"/>
          <w:color w:val="000000"/>
          <w:sz w:val="18"/>
          <w:szCs w:val="18"/>
        </w:rPr>
      </w:pPr>
      <w:ins w:id="181"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Consequently increased production of metabolites can be achieved in the stationary phase.</w:t>
        </w:r>
      </w:ins>
    </w:p>
    <w:p w:rsidR="00C476E3" w:rsidRPr="00C476E3" w:rsidRDefault="00C476E3" w:rsidP="008363AC">
      <w:pPr>
        <w:shd w:val="clear" w:color="auto" w:fill="FCFCFC"/>
        <w:bidi w:val="0"/>
        <w:spacing w:after="0" w:line="384" w:lineRule="atLeast"/>
        <w:textAlignment w:val="baseline"/>
        <w:rPr>
          <w:ins w:id="182" w:author="Unknown"/>
          <w:rFonts w:ascii="inherit" w:eastAsia="Times New Roman" w:hAnsi="inherit" w:cs="Helvetica"/>
          <w:color w:val="000000"/>
          <w:sz w:val="18"/>
          <w:szCs w:val="18"/>
        </w:rPr>
      </w:pPr>
      <w:ins w:id="183" w:author="Unknown">
        <w:r w:rsidRPr="00C476E3">
          <w:rPr>
            <w:rFonts w:ascii="inherit" w:eastAsia="Times New Roman" w:hAnsi="inherit" w:cs="Helvetica"/>
            <w:color w:val="FF6600"/>
            <w:sz w:val="24"/>
            <w:szCs w:val="24"/>
            <w:bdr w:val="none" w:sz="0" w:space="0" w:color="auto" w:frame="1"/>
          </w:rPr>
          <w:t>Ø</w:t>
        </w:r>
        <w:r w:rsidRPr="00C476E3">
          <w:rPr>
            <w:rFonts w:ascii="Georgia" w:eastAsia="Times New Roman" w:hAnsi="Georgia" w:cs="Helvetica"/>
            <w:color w:val="000000"/>
            <w:sz w:val="24"/>
            <w:szCs w:val="24"/>
            <w:bdr w:val="none" w:sz="0" w:space="0" w:color="auto" w:frame="1"/>
          </w:rPr>
          <w:t>  Thus fed-batch technique is an improved version of fermentation by avoiding the disadvantages of batch and continuous fermentation techniques.</w:t>
        </w:r>
      </w:ins>
    </w:p>
    <w:p w:rsidR="00C476E3" w:rsidRPr="00C476E3" w:rsidRDefault="008363AC" w:rsidP="008363AC">
      <w:pPr>
        <w:shd w:val="clear" w:color="auto" w:fill="FCFCFC"/>
        <w:bidi w:val="0"/>
        <w:spacing w:after="360" w:line="384" w:lineRule="atLeast"/>
        <w:textAlignment w:val="baseline"/>
        <w:rPr>
          <w:ins w:id="184" w:author="Unknown"/>
          <w:rFonts w:ascii="inherit" w:eastAsia="Times New Roman" w:hAnsi="inherit" w:cs="Helvetica"/>
          <w:color w:val="000000"/>
          <w:sz w:val="18"/>
          <w:szCs w:val="18"/>
        </w:rPr>
      </w:pPr>
      <w:ins w:id="185" w:author="Unknown">
        <w:r>
          <w:rPr>
            <w:rFonts w:ascii="inherit" w:eastAsia="Times New Roman" w:hAnsi="inherit" w:cs="Helvetica"/>
            <w:color w:val="000000"/>
            <w:sz w:val="18"/>
            <w:szCs w:val="18"/>
          </w:rPr>
          <w:pict>
            <v:rect id="_x0000_i1029" style="width:0;height:.75pt" o:hralign="center" o:hrstd="t" o:hr="t" fillcolor="#a0a0a0" stroked="f"/>
          </w:pict>
        </w:r>
      </w:ins>
    </w:p>
    <w:p w:rsidR="00C476E3" w:rsidRPr="00C476E3" w:rsidRDefault="00C476E3" w:rsidP="008363AC">
      <w:pPr>
        <w:bidi w:val="0"/>
        <w:spacing w:after="0" w:line="240" w:lineRule="auto"/>
        <w:jc w:val="center"/>
        <w:rPr>
          <w:rFonts w:ascii="Arial" w:eastAsia="Times New Roman" w:hAnsi="Arial" w:cs="Arial"/>
          <w:vanish/>
          <w:sz w:val="16"/>
          <w:szCs w:val="16"/>
        </w:rPr>
      </w:pPr>
      <w:r w:rsidRPr="00C476E3">
        <w:rPr>
          <w:rFonts w:ascii="Arial" w:eastAsia="Times New Roman" w:hAnsi="Arial" w:cs="Arial"/>
          <w:vanish/>
          <w:sz w:val="16"/>
          <w:szCs w:val="16"/>
          <w:rtl/>
        </w:rPr>
        <w:t>أعلى النموذج</w:t>
      </w:r>
    </w:p>
    <w:p w:rsidR="00C476E3" w:rsidRPr="00C476E3" w:rsidRDefault="00C476E3" w:rsidP="008363AC">
      <w:pPr>
        <w:shd w:val="clear" w:color="auto" w:fill="FCFCFC"/>
        <w:bidi w:val="0"/>
        <w:spacing w:after="0" w:line="384" w:lineRule="atLeast"/>
        <w:textAlignment w:val="baseline"/>
        <w:rPr>
          <w:ins w:id="186" w:author="Unknown"/>
          <w:rFonts w:ascii="inherit" w:eastAsia="Times New Roman" w:hAnsi="inherit" w:cs="Helvetica"/>
          <w:color w:val="000000"/>
          <w:sz w:val="18"/>
          <w:szCs w:val="18"/>
        </w:rPr>
      </w:pPr>
      <w:ins w:id="187" w:author="Unknown">
        <w:r w:rsidRPr="00C476E3">
          <w:rPr>
            <w:rFonts w:ascii="inherit" w:eastAsia="Times New Roman" w:hAnsi="inherit" w:cs="Helvetica"/>
            <w:b/>
            <w:bCs/>
            <w:color w:val="FF6600"/>
            <w:sz w:val="28"/>
            <w:szCs w:val="28"/>
            <w:bdr w:val="none" w:sz="0" w:space="0" w:color="auto" w:frame="1"/>
          </w:rPr>
          <w:t>Get our Updates on </w:t>
        </w:r>
        <w:r w:rsidRPr="00C476E3">
          <w:rPr>
            <w:rFonts w:ascii="inherit" w:eastAsia="Times New Roman" w:hAnsi="inherit" w:cs="Helvetica"/>
            <w:b/>
            <w:bCs/>
            <w:color w:val="0000FF"/>
            <w:sz w:val="28"/>
            <w:szCs w:val="28"/>
            <w:bdr w:val="none" w:sz="0" w:space="0" w:color="auto" w:frame="1"/>
          </w:rPr>
          <w:t>BIOTECHNOLOGY</w:t>
        </w:r>
        <w:r w:rsidRPr="00C476E3">
          <w:rPr>
            <w:rFonts w:ascii="inherit" w:eastAsia="Times New Roman" w:hAnsi="inherit" w:cs="Helvetica"/>
            <w:b/>
            <w:bCs/>
            <w:color w:val="FF6600"/>
            <w:sz w:val="28"/>
            <w:szCs w:val="28"/>
            <w:bdr w:val="none" w:sz="0" w:space="0" w:color="auto" w:frame="1"/>
          </w:rPr>
          <w:t> in your E-mail Inbox</w:t>
        </w:r>
        <w:r w:rsidRPr="00C476E3">
          <w:rPr>
            <w:rFonts w:ascii="inherit" w:eastAsia="Times New Roman" w:hAnsi="inherit" w:cs="Helvetica"/>
            <w:b/>
            <w:bCs/>
            <w:color w:val="FF6600"/>
            <w:sz w:val="28"/>
            <w:szCs w:val="28"/>
            <w:bdr w:val="none" w:sz="0" w:space="0" w:color="auto" w:frame="1"/>
          </w:rPr>
          <w:br/>
        </w:r>
        <w:r w:rsidRPr="00C476E3">
          <w:rPr>
            <w:rFonts w:ascii="inherit" w:eastAsia="Times New Roman" w:hAnsi="inherit" w:cs="Helvetica"/>
            <w:i/>
            <w:iCs/>
            <w:color w:val="808080"/>
            <w:sz w:val="20"/>
            <w:szCs w:val="20"/>
            <w:bdr w:val="none" w:sz="0" w:space="0" w:color="auto" w:frame="1"/>
          </w:rPr>
          <w:t>We will not spam your account…</w:t>
        </w:r>
        <w:r w:rsidRPr="00C476E3">
          <w:rPr>
            <w:rFonts w:ascii="Georgia" w:eastAsia="Times New Roman" w:hAnsi="Georgia" w:cs="Helvetica"/>
            <w:i/>
            <w:iCs/>
            <w:color w:val="0000FF"/>
            <w:sz w:val="24"/>
            <w:szCs w:val="24"/>
            <w:bdr w:val="none" w:sz="0" w:space="0" w:color="auto" w:frame="1"/>
          </w:rPr>
          <w:t>Enter your e-mail address</w:t>
        </w:r>
      </w:ins>
    </w:p>
    <w:p w:rsidR="00C476E3" w:rsidRPr="00C476E3" w:rsidRDefault="00C476E3" w:rsidP="008363AC">
      <w:pPr>
        <w:shd w:val="clear" w:color="auto" w:fill="FCFCFC"/>
        <w:bidi w:val="0"/>
        <w:spacing w:before="240" w:after="240" w:line="384" w:lineRule="atLeast"/>
        <w:textAlignment w:val="baseline"/>
        <w:rPr>
          <w:ins w:id="188" w:author="Unknown"/>
          <w:rFonts w:ascii="inherit" w:eastAsia="Times New Roman" w:hAnsi="inherit" w:cs="Helvetica"/>
          <w:color w:val="000000"/>
          <w:sz w:val="18"/>
          <w:szCs w:val="18"/>
        </w:rPr>
      </w:pPr>
      <w:ins w:id="189" w:author="Unknown">
        <w:r w:rsidRPr="00C476E3">
          <w:rPr>
            <w:rFonts w:ascii="inherit" w:eastAsia="Times New Roman" w:hAnsi="inherit" w:cs="Helvetica"/>
            <w:color w:val="000000"/>
            <w:sz w:val="18"/>
            <w:szCs w:val="18"/>
          </w:rPr>
          <w:object w:dxaOrig="4320" w:dyaOrig="4320">
            <v:shape id="_x0000_i1057" type="#_x0000_t75" style="width:1in;height:18pt" o:ole="">
              <v:imagedata r:id="rId29" o:title=""/>
            </v:shape>
            <w:control r:id="rId30" w:name="DefaultOcxName1" w:shapeid="_x0000_i1057"/>
          </w:object>
        </w:r>
      </w:ins>
    </w:p>
    <w:p w:rsidR="00C476E3" w:rsidRPr="00C476E3" w:rsidRDefault="00C476E3" w:rsidP="008363AC">
      <w:pPr>
        <w:shd w:val="clear" w:color="auto" w:fill="FCFCFC"/>
        <w:bidi w:val="0"/>
        <w:spacing w:before="240" w:after="240" w:line="384" w:lineRule="atLeast"/>
        <w:textAlignment w:val="baseline"/>
        <w:rPr>
          <w:ins w:id="190" w:author="Unknown"/>
          <w:rFonts w:ascii="inherit" w:eastAsia="Times New Roman" w:hAnsi="inherit" w:cs="Helvetica"/>
          <w:color w:val="000000"/>
          <w:sz w:val="18"/>
          <w:szCs w:val="18"/>
        </w:rPr>
      </w:pPr>
      <w:ins w:id="191" w:author="Unknown">
        <w:r w:rsidRPr="00C476E3">
          <w:rPr>
            <w:rFonts w:ascii="inherit" w:eastAsia="Times New Roman" w:hAnsi="inherit" w:cs="Helvetica"/>
            <w:color w:val="000000"/>
            <w:sz w:val="18"/>
            <w:szCs w:val="18"/>
          </w:rPr>
          <w:object w:dxaOrig="4320" w:dyaOrig="4320">
            <v:shape id="_x0000_i1062" type="#_x0000_t75" style="width:40.5pt;height:21.75pt" o:ole="">
              <v:imagedata r:id="rId31" o:title=""/>
            </v:shape>
            <w:control r:id="rId32" w:name="DefaultOcxName2" w:shapeid="_x0000_i1062"/>
          </w:object>
        </w:r>
      </w:ins>
    </w:p>
    <w:p w:rsidR="00C476E3" w:rsidRPr="00C476E3" w:rsidRDefault="00C476E3" w:rsidP="008363AC">
      <w:pPr>
        <w:shd w:val="clear" w:color="auto" w:fill="FCFCFC"/>
        <w:bidi w:val="0"/>
        <w:spacing w:after="0" w:line="384" w:lineRule="atLeast"/>
        <w:textAlignment w:val="baseline"/>
        <w:rPr>
          <w:ins w:id="192" w:author="Unknown"/>
          <w:rFonts w:ascii="inherit" w:eastAsia="Times New Roman" w:hAnsi="inherit" w:cs="Helvetica"/>
          <w:color w:val="000000"/>
          <w:sz w:val="18"/>
          <w:szCs w:val="18"/>
        </w:rPr>
      </w:pPr>
      <w:ins w:id="193" w:author="Unknown">
        <w:r w:rsidRPr="00C476E3">
          <w:rPr>
            <w:rFonts w:ascii="Georgia" w:eastAsia="Times New Roman" w:hAnsi="Georgia" w:cs="Helvetica"/>
            <w:i/>
            <w:iCs/>
            <w:color w:val="000000"/>
            <w:sz w:val="24"/>
            <w:szCs w:val="24"/>
            <w:bdr w:val="none" w:sz="0" w:space="0" w:color="auto" w:frame="1"/>
          </w:rPr>
          <w:t>Don’t forgot to </w:t>
        </w:r>
        <w:r w:rsidRPr="00C476E3">
          <w:rPr>
            <w:rFonts w:ascii="inherit" w:eastAsia="Times New Roman" w:hAnsi="inherit" w:cs="Helvetica"/>
            <w:b/>
            <w:bCs/>
            <w:i/>
            <w:iCs/>
            <w:color w:val="FF6600"/>
            <w:sz w:val="24"/>
            <w:szCs w:val="24"/>
            <w:bdr w:val="none" w:sz="0" w:space="0" w:color="auto" w:frame="1"/>
          </w:rPr>
          <w:t>Activate</w:t>
        </w:r>
        <w:r w:rsidRPr="00C476E3">
          <w:rPr>
            <w:rFonts w:ascii="Georgia" w:eastAsia="Times New Roman" w:hAnsi="Georgia" w:cs="Helvetica"/>
            <w:i/>
            <w:iCs/>
            <w:color w:val="000000"/>
            <w:sz w:val="24"/>
            <w:szCs w:val="24"/>
            <w:bdr w:val="none" w:sz="0" w:space="0" w:color="auto" w:frame="1"/>
          </w:rPr>
          <w:t> your Subscription…. Please See Your E-Mail Inbox</w:t>
        </w:r>
      </w:ins>
    </w:p>
    <w:p w:rsidR="00C476E3" w:rsidRPr="00C476E3" w:rsidRDefault="008363AC" w:rsidP="008363AC">
      <w:pPr>
        <w:shd w:val="clear" w:color="auto" w:fill="FCFCFC"/>
        <w:bidi w:val="0"/>
        <w:spacing w:after="360" w:line="384" w:lineRule="atLeast"/>
        <w:textAlignment w:val="baseline"/>
        <w:rPr>
          <w:ins w:id="194" w:author="Unknown"/>
          <w:rFonts w:ascii="inherit" w:eastAsia="Times New Roman" w:hAnsi="inherit" w:cs="Helvetica"/>
          <w:color w:val="000000"/>
          <w:sz w:val="18"/>
          <w:szCs w:val="18"/>
        </w:rPr>
      </w:pPr>
      <w:ins w:id="195" w:author="Unknown">
        <w:r>
          <w:rPr>
            <w:rFonts w:ascii="inherit" w:eastAsia="Times New Roman" w:hAnsi="inherit" w:cs="Helvetica"/>
            <w:color w:val="000000"/>
            <w:sz w:val="18"/>
            <w:szCs w:val="18"/>
          </w:rPr>
          <w:pict>
            <v:rect id="_x0000_i1034" style="width:0;height:.75pt" o:hralign="center" o:hrstd="t" o:hr="t" fillcolor="#a0a0a0" stroked="f"/>
          </w:pict>
        </w:r>
      </w:ins>
    </w:p>
    <w:p w:rsidR="00C476E3" w:rsidRPr="00C476E3" w:rsidRDefault="00C476E3" w:rsidP="008363AC">
      <w:pPr>
        <w:shd w:val="clear" w:color="auto" w:fill="FCFCFC"/>
        <w:bidi w:val="0"/>
        <w:spacing w:after="0" w:line="384" w:lineRule="atLeast"/>
        <w:textAlignment w:val="baseline"/>
        <w:rPr>
          <w:ins w:id="196" w:author="Unknown"/>
          <w:rFonts w:ascii="inherit" w:eastAsia="Times New Roman" w:hAnsi="inherit" w:cs="Helvetica"/>
          <w:color w:val="000000"/>
          <w:sz w:val="18"/>
          <w:szCs w:val="18"/>
        </w:rPr>
      </w:pPr>
      <w:ins w:id="197" w:author="Unknown">
        <w:r w:rsidRPr="00C476E3">
          <w:rPr>
            <w:rFonts w:ascii="Georgia" w:eastAsia="Times New Roman" w:hAnsi="Georgia" w:cs="Helvetica"/>
            <w:b/>
            <w:bCs/>
            <w:i/>
            <w:iCs/>
            <w:color w:val="000000"/>
            <w:sz w:val="24"/>
            <w:szCs w:val="24"/>
            <w:bdr w:val="none" w:sz="0" w:space="0" w:color="auto" w:frame="1"/>
          </w:rPr>
          <w:t>You may also like…</w:t>
        </w:r>
      </w:ins>
    </w:p>
    <w:p w:rsidR="00C476E3" w:rsidRPr="00C476E3" w:rsidRDefault="00C476E3" w:rsidP="008363AC">
      <w:pPr>
        <w:shd w:val="clear" w:color="auto" w:fill="FCFCFC"/>
        <w:bidi w:val="0"/>
        <w:spacing w:after="0" w:line="384" w:lineRule="atLeast"/>
        <w:textAlignment w:val="baseline"/>
        <w:rPr>
          <w:ins w:id="198" w:author="Unknown"/>
          <w:rFonts w:ascii="inherit" w:eastAsia="Times New Roman" w:hAnsi="inherit" w:cs="Helvetica"/>
          <w:color w:val="000000"/>
          <w:sz w:val="18"/>
          <w:szCs w:val="18"/>
        </w:rPr>
      </w:pPr>
      <w:ins w:id="199" w:author="Unknown">
        <w:r w:rsidRPr="00C476E3">
          <w:rPr>
            <w:rFonts w:ascii="inherit" w:eastAsia="Times New Roman" w:hAnsi="inherit" w:cs="Helvetica"/>
            <w:color w:val="FF6600"/>
            <w:sz w:val="24"/>
            <w:szCs w:val="24"/>
            <w:bdr w:val="none" w:sz="0" w:space="0" w:color="auto" w:frame="1"/>
          </w:rPr>
          <w:t>@.</w:t>
        </w:r>
        <w:r w:rsidRPr="00C476E3">
          <w:rPr>
            <w:rFonts w:ascii="Georgia" w:eastAsia="Times New Roman" w:hAnsi="Georgia" w:cs="Helvetica"/>
            <w:color w:val="000000"/>
            <w:sz w:val="24"/>
            <w:szCs w:val="24"/>
            <w:bdr w:val="none" w:sz="0" w:space="0" w:color="auto" w:frame="1"/>
          </w:rPr>
          <w:t> </w:t>
        </w:r>
        <w:r w:rsidRPr="00C476E3">
          <w:rPr>
            <w:rFonts w:ascii="Georgia" w:eastAsia="Times New Roman" w:hAnsi="Georgia" w:cs="Helvetica"/>
            <w:color w:val="000000"/>
            <w:sz w:val="24"/>
            <w:szCs w:val="24"/>
            <w:bdr w:val="none" w:sz="0" w:space="0" w:color="auto" w:frame="1"/>
          </w:rPr>
          <w:fldChar w:fldCharType="begin"/>
        </w:r>
        <w:r w:rsidRPr="00C476E3">
          <w:rPr>
            <w:rFonts w:ascii="Georgia" w:eastAsia="Times New Roman" w:hAnsi="Georgia" w:cs="Helvetica"/>
            <w:color w:val="000000"/>
            <w:sz w:val="24"/>
            <w:szCs w:val="24"/>
            <w:bdr w:val="none" w:sz="0" w:space="0" w:color="auto" w:frame="1"/>
          </w:rPr>
          <w:instrText xml:space="preserve"> HYPERLINK "http://www.easybiologyclass.com/batch-fermentation-vs-continuous-fermentation-process-similarities-and-differences-a-comparison-table/" \t "_blank" </w:instrText>
        </w:r>
        <w:r w:rsidRPr="00C476E3">
          <w:rPr>
            <w:rFonts w:ascii="Georgia" w:eastAsia="Times New Roman" w:hAnsi="Georgia" w:cs="Helvetica"/>
            <w:color w:val="000000"/>
            <w:sz w:val="24"/>
            <w:szCs w:val="24"/>
            <w:bdr w:val="none" w:sz="0" w:space="0" w:color="auto" w:frame="1"/>
          </w:rPr>
          <w:fldChar w:fldCharType="separate"/>
        </w:r>
        <w:r w:rsidRPr="00C476E3">
          <w:rPr>
            <w:rFonts w:ascii="inherit" w:eastAsia="Times New Roman" w:hAnsi="inherit" w:cs="Helvetica"/>
            <w:color w:val="0021F9"/>
            <w:sz w:val="24"/>
            <w:szCs w:val="24"/>
            <w:u w:val="single"/>
            <w:bdr w:val="none" w:sz="0" w:space="0" w:color="auto" w:frame="1"/>
          </w:rPr>
          <w:t>Difference between Batch and Continuous Fermentation Methods</w:t>
        </w:r>
        <w:r w:rsidRPr="00C476E3">
          <w:rPr>
            <w:rFonts w:ascii="Georgia" w:eastAsia="Times New Roman" w:hAnsi="Georgia" w:cs="Helvetica"/>
            <w:color w:val="000000"/>
            <w:sz w:val="24"/>
            <w:szCs w:val="24"/>
            <w:bdr w:val="none" w:sz="0" w:space="0" w:color="auto" w:frame="1"/>
          </w:rPr>
          <w:fldChar w:fldCharType="end"/>
        </w:r>
      </w:ins>
    </w:p>
    <w:p w:rsidR="00C476E3" w:rsidRPr="00C476E3" w:rsidRDefault="00C476E3" w:rsidP="008363AC">
      <w:pPr>
        <w:shd w:val="clear" w:color="auto" w:fill="FCFCFC"/>
        <w:bidi w:val="0"/>
        <w:spacing w:after="0" w:line="384" w:lineRule="atLeast"/>
        <w:textAlignment w:val="baseline"/>
        <w:rPr>
          <w:ins w:id="200" w:author="Unknown"/>
          <w:rFonts w:ascii="inherit" w:eastAsia="Times New Roman" w:hAnsi="inherit" w:cs="Helvetica"/>
          <w:color w:val="000000"/>
          <w:sz w:val="18"/>
          <w:szCs w:val="18"/>
        </w:rPr>
      </w:pPr>
      <w:ins w:id="201" w:author="Unknown">
        <w:r w:rsidRPr="00C476E3">
          <w:rPr>
            <w:rFonts w:ascii="Georgia" w:eastAsia="Times New Roman" w:hAnsi="Georgia" w:cs="Helvetica"/>
            <w:color w:val="000000"/>
            <w:sz w:val="24"/>
            <w:szCs w:val="24"/>
            <w:bdr w:val="none" w:sz="0" w:space="0" w:color="auto" w:frame="1"/>
          </w:rPr>
          <w:t>@. Advantages and Disadvantages of Batch, Fed-Batch and Continuous Fermentation Methods</w:t>
        </w:r>
      </w:ins>
    </w:p>
    <w:p w:rsidR="00C476E3" w:rsidRPr="00C476E3" w:rsidRDefault="00C476E3" w:rsidP="008363AC">
      <w:pPr>
        <w:shd w:val="clear" w:color="auto" w:fill="FCFCFC"/>
        <w:bidi w:val="0"/>
        <w:spacing w:after="0" w:line="384" w:lineRule="atLeast"/>
        <w:textAlignment w:val="baseline"/>
        <w:rPr>
          <w:ins w:id="202" w:author="Unknown"/>
          <w:rFonts w:ascii="inherit" w:eastAsia="Times New Roman" w:hAnsi="inherit" w:cs="Helvetica"/>
          <w:color w:val="000000"/>
          <w:sz w:val="18"/>
          <w:szCs w:val="18"/>
        </w:rPr>
      </w:pPr>
      <w:ins w:id="203" w:author="Unknown">
        <w:r w:rsidRPr="00C476E3">
          <w:rPr>
            <w:rFonts w:ascii="Georgia" w:eastAsia="Times New Roman" w:hAnsi="Georgia" w:cs="Helvetica"/>
            <w:color w:val="000000"/>
            <w:sz w:val="24"/>
            <w:szCs w:val="24"/>
            <w:bdr w:val="none" w:sz="0" w:space="0" w:color="auto" w:frame="1"/>
          </w:rPr>
          <w:t>@. Advantages and Disadvantages of Solid Substrate Fermentation and Liquid Substrate Fermentation</w:t>
        </w:r>
      </w:ins>
    </w:p>
    <w:p w:rsidR="00C476E3" w:rsidRPr="00C476E3" w:rsidRDefault="00C476E3" w:rsidP="008363AC">
      <w:pPr>
        <w:shd w:val="clear" w:color="auto" w:fill="FCFCFC"/>
        <w:bidi w:val="0"/>
        <w:spacing w:after="0" w:line="384" w:lineRule="atLeast"/>
        <w:textAlignment w:val="baseline"/>
        <w:rPr>
          <w:ins w:id="204" w:author="Unknown"/>
          <w:rFonts w:ascii="inherit" w:eastAsia="Times New Roman" w:hAnsi="inherit" w:cs="Helvetica"/>
          <w:color w:val="000000"/>
          <w:sz w:val="18"/>
          <w:szCs w:val="18"/>
        </w:rPr>
      </w:pPr>
      <w:ins w:id="205" w:author="Unknown">
        <w:r w:rsidRPr="00C476E3">
          <w:rPr>
            <w:rFonts w:ascii="inherit" w:eastAsia="Times New Roman" w:hAnsi="inherit" w:cs="Helvetica"/>
            <w:color w:val="FF6600"/>
            <w:sz w:val="24"/>
            <w:szCs w:val="24"/>
            <w:bdr w:val="none" w:sz="0" w:space="0" w:color="auto" w:frame="1"/>
          </w:rPr>
          <w:t>@.</w:t>
        </w:r>
        <w:r w:rsidRPr="00C476E3">
          <w:rPr>
            <w:rFonts w:ascii="Georgia" w:eastAsia="Times New Roman" w:hAnsi="Georgia" w:cs="Helvetica"/>
            <w:color w:val="000000"/>
            <w:sz w:val="24"/>
            <w:szCs w:val="24"/>
            <w:bdr w:val="none" w:sz="0" w:space="0" w:color="auto" w:frame="1"/>
          </w:rPr>
          <w:t> </w:t>
        </w:r>
        <w:r w:rsidRPr="00C476E3">
          <w:rPr>
            <w:rFonts w:ascii="Georgia" w:eastAsia="Times New Roman" w:hAnsi="Georgia" w:cs="Helvetica"/>
            <w:color w:val="000000"/>
            <w:sz w:val="24"/>
            <w:szCs w:val="24"/>
            <w:bdr w:val="none" w:sz="0" w:space="0" w:color="auto" w:frame="1"/>
          </w:rPr>
          <w:fldChar w:fldCharType="begin"/>
        </w:r>
        <w:r w:rsidRPr="00C476E3">
          <w:rPr>
            <w:rFonts w:ascii="Georgia" w:eastAsia="Times New Roman" w:hAnsi="Georgia" w:cs="Helvetica"/>
            <w:color w:val="000000"/>
            <w:sz w:val="24"/>
            <w:szCs w:val="24"/>
            <w:bdr w:val="none" w:sz="0" w:space="0" w:color="auto" w:frame="1"/>
          </w:rPr>
          <w:instrText xml:space="preserve"> HYPERLINK "http://www.easybiologyclass.com/enzyme-cell-immobilization-techniques/" \t "_blank" </w:instrText>
        </w:r>
        <w:r w:rsidRPr="00C476E3">
          <w:rPr>
            <w:rFonts w:ascii="Georgia" w:eastAsia="Times New Roman" w:hAnsi="Georgia" w:cs="Helvetica"/>
            <w:color w:val="000000"/>
            <w:sz w:val="24"/>
            <w:szCs w:val="24"/>
            <w:bdr w:val="none" w:sz="0" w:space="0" w:color="auto" w:frame="1"/>
          </w:rPr>
          <w:fldChar w:fldCharType="separate"/>
        </w:r>
        <w:r w:rsidRPr="00C476E3">
          <w:rPr>
            <w:rFonts w:ascii="inherit" w:eastAsia="Times New Roman" w:hAnsi="inherit" w:cs="Helvetica"/>
            <w:color w:val="0021F9"/>
            <w:sz w:val="24"/>
            <w:szCs w:val="24"/>
            <w:u w:val="single"/>
            <w:bdr w:val="none" w:sz="0" w:space="0" w:color="auto" w:frame="1"/>
          </w:rPr>
          <w:t>Enzyme Immobilization: Methods and Applications</w:t>
        </w:r>
        <w:r w:rsidRPr="00C476E3">
          <w:rPr>
            <w:rFonts w:ascii="Georgia" w:eastAsia="Times New Roman" w:hAnsi="Georgia" w:cs="Helvetica"/>
            <w:color w:val="000000"/>
            <w:sz w:val="24"/>
            <w:szCs w:val="24"/>
            <w:bdr w:val="none" w:sz="0" w:space="0" w:color="auto" w:frame="1"/>
          </w:rPr>
          <w:fldChar w:fldCharType="end"/>
        </w:r>
      </w:ins>
    </w:p>
    <w:p w:rsidR="00C476E3" w:rsidRPr="00C476E3" w:rsidRDefault="00C476E3" w:rsidP="008363AC">
      <w:pPr>
        <w:shd w:val="clear" w:color="auto" w:fill="FCFCFC"/>
        <w:bidi w:val="0"/>
        <w:spacing w:after="0" w:line="384" w:lineRule="atLeast"/>
        <w:textAlignment w:val="baseline"/>
        <w:rPr>
          <w:ins w:id="206" w:author="Unknown"/>
          <w:rFonts w:ascii="inherit" w:eastAsia="Times New Roman" w:hAnsi="inherit" w:cs="Helvetica"/>
          <w:color w:val="000000"/>
          <w:sz w:val="18"/>
          <w:szCs w:val="18"/>
        </w:rPr>
      </w:pPr>
      <w:ins w:id="207" w:author="Unknown">
        <w:r w:rsidRPr="00C476E3">
          <w:rPr>
            <w:rFonts w:ascii="inherit" w:eastAsia="Times New Roman" w:hAnsi="inherit" w:cs="Helvetica"/>
            <w:color w:val="FF6600"/>
            <w:sz w:val="24"/>
            <w:szCs w:val="24"/>
            <w:bdr w:val="none" w:sz="0" w:space="0" w:color="auto" w:frame="1"/>
          </w:rPr>
          <w:t>@.</w:t>
        </w:r>
        <w:r w:rsidRPr="00C476E3">
          <w:rPr>
            <w:rFonts w:ascii="Georgia" w:eastAsia="Times New Roman" w:hAnsi="Georgia" w:cs="Helvetica"/>
            <w:color w:val="000000"/>
            <w:sz w:val="24"/>
            <w:szCs w:val="24"/>
            <w:bdr w:val="none" w:sz="0" w:space="0" w:color="auto" w:frame="1"/>
          </w:rPr>
          <w:t> </w:t>
        </w:r>
        <w:r w:rsidRPr="00C476E3">
          <w:rPr>
            <w:rFonts w:ascii="Georgia" w:eastAsia="Times New Roman" w:hAnsi="Georgia" w:cs="Helvetica"/>
            <w:color w:val="000000"/>
            <w:sz w:val="24"/>
            <w:szCs w:val="24"/>
            <w:bdr w:val="none" w:sz="0" w:space="0" w:color="auto" w:frame="1"/>
          </w:rPr>
          <w:fldChar w:fldCharType="begin"/>
        </w:r>
        <w:r w:rsidRPr="00C476E3">
          <w:rPr>
            <w:rFonts w:ascii="Georgia" w:eastAsia="Times New Roman" w:hAnsi="Georgia" w:cs="Helvetica"/>
            <w:color w:val="000000"/>
            <w:sz w:val="24"/>
            <w:szCs w:val="24"/>
            <w:bdr w:val="none" w:sz="0" w:space="0" w:color="auto" w:frame="1"/>
          </w:rPr>
          <w:instrText xml:space="preserve"> HYPERLINK "http://www.easybiologyclass.com/topic-biotechnology/" \t "_blank" </w:instrText>
        </w:r>
        <w:r w:rsidRPr="00C476E3">
          <w:rPr>
            <w:rFonts w:ascii="Georgia" w:eastAsia="Times New Roman" w:hAnsi="Georgia" w:cs="Helvetica"/>
            <w:color w:val="000000"/>
            <w:sz w:val="24"/>
            <w:szCs w:val="24"/>
            <w:bdr w:val="none" w:sz="0" w:space="0" w:color="auto" w:frame="1"/>
          </w:rPr>
          <w:fldChar w:fldCharType="separate"/>
        </w:r>
        <w:r w:rsidRPr="00C476E3">
          <w:rPr>
            <w:rFonts w:ascii="inherit" w:eastAsia="Times New Roman" w:hAnsi="inherit" w:cs="Helvetica"/>
            <w:color w:val="0021F9"/>
            <w:sz w:val="24"/>
            <w:szCs w:val="24"/>
            <w:u w:val="single"/>
            <w:bdr w:val="none" w:sz="0" w:space="0" w:color="auto" w:frame="1"/>
          </w:rPr>
          <w:t>Biotechnology Lecture Notes</w:t>
        </w:r>
        <w:r w:rsidRPr="00C476E3">
          <w:rPr>
            <w:rFonts w:ascii="Georgia" w:eastAsia="Times New Roman" w:hAnsi="Georgia" w:cs="Helvetica"/>
            <w:color w:val="000000"/>
            <w:sz w:val="24"/>
            <w:szCs w:val="24"/>
            <w:bdr w:val="none" w:sz="0" w:space="0" w:color="auto" w:frame="1"/>
          </w:rPr>
          <w:fldChar w:fldCharType="end"/>
        </w:r>
      </w:ins>
    </w:p>
    <w:p w:rsidR="00C476E3" w:rsidRPr="00C476E3" w:rsidRDefault="008363AC" w:rsidP="008363AC">
      <w:pPr>
        <w:shd w:val="clear" w:color="auto" w:fill="FCFCFC"/>
        <w:bidi w:val="0"/>
        <w:spacing w:after="360" w:line="384" w:lineRule="atLeast"/>
        <w:textAlignment w:val="baseline"/>
        <w:rPr>
          <w:ins w:id="208" w:author="Unknown"/>
          <w:rFonts w:ascii="inherit" w:eastAsia="Times New Roman" w:hAnsi="inherit" w:cs="Helvetica"/>
          <w:color w:val="000000"/>
          <w:sz w:val="18"/>
          <w:szCs w:val="18"/>
        </w:rPr>
      </w:pPr>
      <w:ins w:id="209" w:author="Unknown">
        <w:r>
          <w:rPr>
            <w:rFonts w:ascii="inherit" w:eastAsia="Times New Roman" w:hAnsi="inherit" w:cs="Helvetica"/>
            <w:color w:val="000000"/>
            <w:sz w:val="18"/>
            <w:szCs w:val="18"/>
          </w:rPr>
          <w:pict>
            <v:rect id="_x0000_i1035" style="width:0;height:.75pt" o:hralign="center" o:hrstd="t" o:hr="t" fillcolor="#a0a0a0" stroked="f"/>
          </w:pict>
        </w:r>
      </w:ins>
    </w:p>
    <w:p w:rsidR="00C476E3" w:rsidRPr="00C476E3" w:rsidRDefault="00C476E3" w:rsidP="008363AC">
      <w:pPr>
        <w:shd w:val="clear" w:color="auto" w:fill="FCFCFC"/>
        <w:bidi w:val="0"/>
        <w:spacing w:after="0" w:line="384" w:lineRule="atLeast"/>
        <w:textAlignment w:val="baseline"/>
        <w:rPr>
          <w:ins w:id="210" w:author="Unknown"/>
          <w:rFonts w:ascii="inherit" w:eastAsia="Times New Roman" w:hAnsi="inherit" w:cs="Helvetica"/>
          <w:color w:val="000000"/>
          <w:sz w:val="18"/>
          <w:szCs w:val="18"/>
        </w:rPr>
      </w:pPr>
      <w:ins w:id="211" w:author="Unknown">
        <w:r w:rsidRPr="00C476E3">
          <w:rPr>
            <w:rFonts w:ascii="Georgia" w:eastAsia="Times New Roman" w:hAnsi="Georgia" w:cs="Helvetica"/>
            <w:b/>
            <w:bCs/>
            <w:i/>
            <w:iCs/>
            <w:color w:val="FF6600"/>
            <w:sz w:val="28"/>
            <w:szCs w:val="28"/>
            <w:bdr w:val="none" w:sz="0" w:space="0" w:color="auto" w:frame="1"/>
          </w:rPr>
          <w:lastRenderedPageBreak/>
          <w:t>Please Share for your Students, Colleagues, Friends and Relatives…</w:t>
        </w:r>
      </w:ins>
    </w:p>
    <w:p w:rsidR="00C476E3" w:rsidRPr="00C476E3" w:rsidRDefault="00C476E3" w:rsidP="008363AC">
      <w:pPr>
        <w:bidi w:val="0"/>
        <w:spacing w:after="0" w:line="240" w:lineRule="auto"/>
        <w:jc w:val="center"/>
        <w:rPr>
          <w:rFonts w:ascii="Arial" w:eastAsia="Times New Roman" w:hAnsi="Arial" w:cs="Arial"/>
          <w:vanish/>
          <w:sz w:val="16"/>
          <w:szCs w:val="16"/>
        </w:rPr>
      </w:pPr>
      <w:r w:rsidRPr="00C476E3">
        <w:rPr>
          <w:rFonts w:ascii="Arial" w:eastAsia="Times New Roman" w:hAnsi="Arial" w:cs="Arial"/>
          <w:vanish/>
          <w:sz w:val="16"/>
          <w:szCs w:val="16"/>
          <w:rtl/>
        </w:rPr>
        <w:t>أسفل النموذج</w:t>
      </w:r>
    </w:p>
    <w:p w:rsidR="00C476E3" w:rsidRPr="00C476E3" w:rsidRDefault="00C476E3" w:rsidP="008363AC">
      <w:pPr>
        <w:shd w:val="clear" w:color="auto" w:fill="FCFCFC"/>
        <w:bidi w:val="0"/>
        <w:spacing w:after="0" w:line="384" w:lineRule="atLeast"/>
        <w:textAlignment w:val="baseline"/>
        <w:rPr>
          <w:ins w:id="212" w:author="Unknown"/>
          <w:rFonts w:ascii="inherit" w:eastAsia="Times New Roman" w:hAnsi="inherit" w:cs="Helvetica"/>
          <w:color w:val="000000"/>
          <w:sz w:val="18"/>
          <w:szCs w:val="18"/>
        </w:rPr>
      </w:pPr>
      <w:ins w:id="213" w:author="Unknown">
        <w:r w:rsidRPr="00C476E3">
          <w:rPr>
            <w:rFonts w:ascii="inherit" w:eastAsia="Times New Roman" w:hAnsi="inherit" w:cs="Helvetica"/>
            <w:noProof/>
            <w:color w:val="0021F9"/>
            <w:sz w:val="2"/>
            <w:szCs w:val="2"/>
            <w:bdr w:val="none" w:sz="0" w:space="0" w:color="auto" w:frame="1"/>
            <w:rPrChange w:id="214" w:author="Unknown">
              <w:rPr>
                <w:noProof/>
              </w:rPr>
            </w:rPrChange>
          </w:rPr>
          <w:drawing>
            <wp:inline distT="0" distB="0" distL="0" distR="0" wp14:anchorId="69FE9261" wp14:editId="664272EB">
              <wp:extent cx="457200" cy="457200"/>
              <wp:effectExtent l="0" t="0" r="0" b="0"/>
              <wp:docPr id="5" name="صورة 5" descr="Facebook">
                <a:hlinkClick xmlns:a="http://schemas.openxmlformats.org/drawingml/2006/main" r:id="rId33" tgtFrame="&quot;_blank&quot;" tooltip="&quot;Share on Faceboo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acebook">
                        <a:hlinkClick r:id="rId33" tgtFrame="&quot;_blank&quot;" tooltip="&quot;Share on Facebook&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ins>
      <w:r w:rsidRPr="00C476E3">
        <w:rPr>
          <w:rFonts w:ascii="inherit" w:eastAsia="Times New Roman" w:hAnsi="inherit" w:cs="Helvetica"/>
          <w:noProof/>
          <w:color w:val="0021F9"/>
          <w:sz w:val="2"/>
          <w:szCs w:val="2"/>
          <w:bdr w:val="none" w:sz="0" w:space="0" w:color="auto" w:frame="1"/>
        </w:rPr>
        <w:drawing>
          <wp:inline distT="0" distB="0" distL="0" distR="0" wp14:anchorId="1E3F9FDA" wp14:editId="09E4390D">
            <wp:extent cx="457200" cy="457200"/>
            <wp:effectExtent l="0" t="0" r="0" b="0"/>
            <wp:docPr id="6" name="صورة 6" descr="twitter">
              <a:hlinkClick xmlns:a="http://schemas.openxmlformats.org/drawingml/2006/main" r:id="rId35" tgtFrame="&quot;_blank&quot;" tooltip="&quot;Share on Twitt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witter">
                      <a:hlinkClick r:id="rId35" tgtFrame="&quot;_blank&quot;" tooltip="&quot;Share on Twitter&quo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Pr="00C476E3">
        <w:rPr>
          <w:rFonts w:ascii="inherit" w:eastAsia="Times New Roman" w:hAnsi="inherit" w:cs="Helvetica"/>
          <w:noProof/>
          <w:color w:val="0021F9"/>
          <w:sz w:val="2"/>
          <w:szCs w:val="2"/>
          <w:bdr w:val="none" w:sz="0" w:space="0" w:color="auto" w:frame="1"/>
        </w:rPr>
        <w:drawing>
          <wp:inline distT="0" distB="0" distL="0" distR="0" wp14:anchorId="136D6CCF" wp14:editId="67F406CE">
            <wp:extent cx="457200" cy="457200"/>
            <wp:effectExtent l="0" t="0" r="0" b="0"/>
            <wp:docPr id="7" name="صورة 7" descr="google_plus">
              <a:hlinkClick xmlns:a="http://schemas.openxmlformats.org/drawingml/2006/main" r:id="rId37" tgtFrame="&quot;_blank&quot;" tooltip="&quot;Share on Goog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oogle_plus">
                      <a:hlinkClick r:id="rId37" tgtFrame="&quot;_blank&quot;" tooltip="&quot;Share on Google+&quo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Pr="00C476E3">
        <w:rPr>
          <w:rFonts w:ascii="inherit" w:eastAsia="Times New Roman" w:hAnsi="inherit" w:cs="Helvetica"/>
          <w:noProof/>
          <w:color w:val="0021F9"/>
          <w:sz w:val="2"/>
          <w:szCs w:val="2"/>
          <w:bdr w:val="none" w:sz="0" w:space="0" w:color="auto" w:frame="1"/>
        </w:rPr>
        <w:drawing>
          <wp:inline distT="0" distB="0" distL="0" distR="0" wp14:anchorId="17B6033A" wp14:editId="3CA67B3F">
            <wp:extent cx="457200" cy="457200"/>
            <wp:effectExtent l="0" t="0" r="0" b="0"/>
            <wp:docPr id="8" name="صورة 8" descr="pinterest">
              <a:hlinkClick xmlns:a="http://schemas.openxmlformats.org/drawingml/2006/main" r:id="rId39" tgtFrame="&quot;_blank&quot;" tooltip="&quot;Pin it with Pinteres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interest">
                      <a:hlinkClick r:id="rId39" tgtFrame="&quot;_blank&quot;" tooltip="&quot;Pin it with Pinterest&quo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Pr="00C476E3">
        <w:rPr>
          <w:rFonts w:ascii="inherit" w:eastAsia="Times New Roman" w:hAnsi="inherit" w:cs="Helvetica"/>
          <w:noProof/>
          <w:color w:val="0021F9"/>
          <w:sz w:val="2"/>
          <w:szCs w:val="2"/>
          <w:bdr w:val="none" w:sz="0" w:space="0" w:color="auto" w:frame="1"/>
        </w:rPr>
        <w:drawing>
          <wp:inline distT="0" distB="0" distL="0" distR="0" wp14:anchorId="59D2FC0C" wp14:editId="0E1C423D">
            <wp:extent cx="457200" cy="457200"/>
            <wp:effectExtent l="0" t="0" r="0" b="0"/>
            <wp:docPr id="9" name="صورة 9" descr="linkedin">
              <a:hlinkClick xmlns:a="http://schemas.openxmlformats.org/drawingml/2006/main" r:id="rId41" tgtFrame="&quot;_blank&quot;" tooltip="&quot;Share on Linked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inkedin">
                      <a:hlinkClick r:id="rId41" tgtFrame="&quot;_blank&quot;" tooltip="&quot;Share on Linkedin&quot;"/>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C476E3" w:rsidRPr="00C476E3" w:rsidRDefault="00C476E3" w:rsidP="008363AC">
      <w:pPr>
        <w:shd w:val="clear" w:color="auto" w:fill="FCFCFC"/>
        <w:bidi w:val="0"/>
        <w:spacing w:after="0" w:line="384" w:lineRule="atLeast"/>
        <w:textAlignment w:val="baseline"/>
        <w:outlineLvl w:val="2"/>
        <w:rPr>
          <w:ins w:id="215" w:author="Unknown"/>
          <w:rFonts w:ascii="Georgia" w:eastAsia="Times New Roman" w:hAnsi="Georgia" w:cs="Helvetica"/>
          <w:b/>
          <w:bCs/>
          <w:color w:val="0C0C0C"/>
          <w:sz w:val="23"/>
          <w:szCs w:val="23"/>
        </w:rPr>
      </w:pPr>
      <w:ins w:id="216" w:author="Unknown">
        <w:r w:rsidRPr="00C476E3">
          <w:rPr>
            <w:rFonts w:ascii="Georgia" w:eastAsia="Times New Roman" w:hAnsi="Georgia" w:cs="Helvetica"/>
            <w:b/>
            <w:bCs/>
            <w:color w:val="0C0C0C"/>
            <w:sz w:val="23"/>
            <w:szCs w:val="23"/>
          </w:rPr>
          <w:t>Related Posts:</w:t>
        </w:r>
      </w:ins>
    </w:p>
    <w:p w:rsidR="00C476E3" w:rsidRPr="00C476E3" w:rsidRDefault="00C476E3" w:rsidP="008363AC">
      <w:pPr>
        <w:numPr>
          <w:ilvl w:val="0"/>
          <w:numId w:val="2"/>
        </w:numPr>
        <w:shd w:val="clear" w:color="auto" w:fill="FCFCFC"/>
        <w:bidi w:val="0"/>
        <w:spacing w:after="0" w:line="384" w:lineRule="atLeast"/>
        <w:ind w:left="1080"/>
        <w:textAlignment w:val="baseline"/>
        <w:rPr>
          <w:ins w:id="217" w:author="Unknown"/>
          <w:rFonts w:ascii="inherit" w:eastAsia="Times New Roman" w:hAnsi="inherit" w:cs="Helvetica"/>
          <w:color w:val="000000"/>
          <w:sz w:val="18"/>
          <w:szCs w:val="18"/>
        </w:rPr>
      </w:pPr>
      <w:ins w:id="218" w:author="Unknown">
        <w:r w:rsidRPr="00C476E3">
          <w:rPr>
            <w:rFonts w:ascii="inherit" w:eastAsia="Times New Roman" w:hAnsi="inherit" w:cs="Helvetica"/>
            <w:color w:val="000000"/>
            <w:sz w:val="18"/>
            <w:szCs w:val="18"/>
          </w:rPr>
          <w:fldChar w:fldCharType="begin"/>
        </w:r>
        <w:r w:rsidRPr="00C476E3">
          <w:rPr>
            <w:rFonts w:ascii="inherit" w:eastAsia="Times New Roman" w:hAnsi="inherit" w:cs="Helvetica"/>
            <w:color w:val="000000"/>
            <w:sz w:val="18"/>
            <w:szCs w:val="18"/>
          </w:rPr>
          <w:instrText xml:space="preserve"> HYPERLINK "http://www.easybiologyclass.com/batch-fermentation-vs-continuous-fermentation-process-similarities-and-differences-a-comparison-table/" \o "Batch Fermentation vs Continuous Fermentation Process: Similarities and Differences </w:instrText>
        </w:r>
        <w:r w:rsidRPr="00C476E3">
          <w:rPr>
            <w:rFonts w:ascii="inherit" w:eastAsia="Times New Roman" w:hAnsi="inherit" w:cs="Helvetica" w:hint="eastAsia"/>
            <w:color w:val="000000"/>
            <w:sz w:val="18"/>
            <w:szCs w:val="18"/>
          </w:rPr>
          <w:instrText>–</w:instrText>
        </w:r>
        <w:r w:rsidRPr="00C476E3">
          <w:rPr>
            <w:rFonts w:ascii="inherit" w:eastAsia="Times New Roman" w:hAnsi="inherit" w:cs="Helvetica"/>
            <w:color w:val="000000"/>
            <w:sz w:val="18"/>
            <w:szCs w:val="18"/>
          </w:rPr>
          <w:instrText xml:space="preserve"> A Comparison Table" </w:instrText>
        </w:r>
        <w:r w:rsidRPr="00C476E3">
          <w:rPr>
            <w:rFonts w:ascii="inherit" w:eastAsia="Times New Roman" w:hAnsi="inherit" w:cs="Helvetica"/>
            <w:color w:val="000000"/>
            <w:sz w:val="18"/>
            <w:szCs w:val="18"/>
          </w:rPr>
          <w:fldChar w:fldCharType="separate"/>
        </w:r>
        <w:r w:rsidRPr="00C476E3">
          <w:rPr>
            <w:rFonts w:ascii="inherit" w:eastAsia="Times New Roman" w:hAnsi="inherit" w:cs="Helvetica"/>
            <w:b/>
            <w:bCs/>
            <w:color w:val="0021F9"/>
            <w:sz w:val="18"/>
            <w:szCs w:val="18"/>
            <w:u w:val="single"/>
            <w:bdr w:val="none" w:sz="0" w:space="0" w:color="auto" w:frame="1"/>
          </w:rPr>
          <w:t xml:space="preserve">Batch Fermentation </w:t>
        </w:r>
        <w:proofErr w:type="spellStart"/>
        <w:r w:rsidRPr="00C476E3">
          <w:rPr>
            <w:rFonts w:ascii="inherit" w:eastAsia="Times New Roman" w:hAnsi="inherit" w:cs="Helvetica"/>
            <w:b/>
            <w:bCs/>
            <w:color w:val="0021F9"/>
            <w:sz w:val="18"/>
            <w:szCs w:val="18"/>
            <w:u w:val="single"/>
            <w:bdr w:val="none" w:sz="0" w:space="0" w:color="auto" w:frame="1"/>
          </w:rPr>
          <w:t>vs</w:t>
        </w:r>
        <w:proofErr w:type="spellEnd"/>
        <w:r w:rsidRPr="00C476E3">
          <w:rPr>
            <w:rFonts w:ascii="inherit" w:eastAsia="Times New Roman" w:hAnsi="inherit" w:cs="Helvetica"/>
            <w:b/>
            <w:bCs/>
            <w:color w:val="0021F9"/>
            <w:sz w:val="18"/>
            <w:szCs w:val="18"/>
            <w:u w:val="single"/>
            <w:bdr w:val="none" w:sz="0" w:space="0" w:color="auto" w:frame="1"/>
          </w:rPr>
          <w:t xml:space="preserve"> Continuous Fermentation Process: Similarities and Differences – A Comparison Table</w:t>
        </w:r>
        <w:r w:rsidRPr="00C476E3">
          <w:rPr>
            <w:rFonts w:ascii="inherit" w:eastAsia="Times New Roman" w:hAnsi="inherit" w:cs="Helvetica"/>
            <w:color w:val="000000"/>
            <w:sz w:val="18"/>
            <w:szCs w:val="18"/>
          </w:rPr>
          <w:fldChar w:fldCharType="end"/>
        </w:r>
      </w:ins>
    </w:p>
    <w:p w:rsidR="00C476E3" w:rsidRPr="00C476E3" w:rsidRDefault="00C476E3" w:rsidP="008363AC">
      <w:pPr>
        <w:numPr>
          <w:ilvl w:val="0"/>
          <w:numId w:val="2"/>
        </w:numPr>
        <w:shd w:val="clear" w:color="auto" w:fill="FCFCFC"/>
        <w:bidi w:val="0"/>
        <w:spacing w:after="0" w:line="384" w:lineRule="atLeast"/>
        <w:ind w:left="1080"/>
        <w:textAlignment w:val="baseline"/>
        <w:rPr>
          <w:ins w:id="219" w:author="Unknown"/>
          <w:rFonts w:ascii="inherit" w:eastAsia="Times New Roman" w:hAnsi="inherit" w:cs="Helvetica"/>
          <w:color w:val="000000"/>
          <w:sz w:val="18"/>
          <w:szCs w:val="18"/>
        </w:rPr>
      </w:pPr>
      <w:ins w:id="220" w:author="Unknown">
        <w:r w:rsidRPr="00C476E3">
          <w:rPr>
            <w:rFonts w:ascii="inherit" w:eastAsia="Times New Roman" w:hAnsi="inherit" w:cs="Helvetica"/>
            <w:color w:val="000000"/>
            <w:sz w:val="18"/>
            <w:szCs w:val="18"/>
          </w:rPr>
          <w:fldChar w:fldCharType="begin"/>
        </w:r>
        <w:r w:rsidRPr="00C476E3">
          <w:rPr>
            <w:rFonts w:ascii="inherit" w:eastAsia="Times New Roman" w:hAnsi="inherit" w:cs="Helvetica"/>
            <w:color w:val="000000"/>
            <w:sz w:val="18"/>
            <w:szCs w:val="18"/>
          </w:rPr>
          <w:instrText xml:space="preserve"> HYPERLINK "http://www.easybiologyclass.com/biology-examination-question-bank-archive-of-almost-all-types-of-examinations-in-biologylife-sciences/mahatma-gandhi-mg-university-previous-year-question-paper-archive/industrial-food-microbiology-may-2012-mgu-msc-botany/" \o "Industrial and Food Microbiology May 2012 MGU MSc Botany" </w:instrText>
        </w:r>
        <w:r w:rsidRPr="00C476E3">
          <w:rPr>
            <w:rFonts w:ascii="inherit" w:eastAsia="Times New Roman" w:hAnsi="inherit" w:cs="Helvetica"/>
            <w:color w:val="000000"/>
            <w:sz w:val="18"/>
            <w:szCs w:val="18"/>
          </w:rPr>
          <w:fldChar w:fldCharType="separate"/>
        </w:r>
        <w:r w:rsidRPr="00C476E3">
          <w:rPr>
            <w:rFonts w:ascii="inherit" w:eastAsia="Times New Roman" w:hAnsi="inherit" w:cs="Helvetica"/>
            <w:b/>
            <w:bCs/>
            <w:color w:val="0021F9"/>
            <w:sz w:val="18"/>
            <w:szCs w:val="18"/>
            <w:u w:val="single"/>
            <w:bdr w:val="none" w:sz="0" w:space="0" w:color="auto" w:frame="1"/>
          </w:rPr>
          <w:t>Industrial and Food Microbiology May 2012 MGU MSc Botany</w:t>
        </w:r>
        <w:r w:rsidRPr="00C476E3">
          <w:rPr>
            <w:rFonts w:ascii="inherit" w:eastAsia="Times New Roman" w:hAnsi="inherit" w:cs="Helvetica"/>
            <w:color w:val="000000"/>
            <w:sz w:val="18"/>
            <w:szCs w:val="18"/>
          </w:rPr>
          <w:fldChar w:fldCharType="end"/>
        </w:r>
      </w:ins>
    </w:p>
    <w:p w:rsidR="00C476E3" w:rsidRPr="00C476E3" w:rsidRDefault="00C476E3" w:rsidP="008363AC">
      <w:pPr>
        <w:numPr>
          <w:ilvl w:val="0"/>
          <w:numId w:val="2"/>
        </w:numPr>
        <w:shd w:val="clear" w:color="auto" w:fill="FCFCFC"/>
        <w:bidi w:val="0"/>
        <w:spacing w:after="0" w:line="384" w:lineRule="atLeast"/>
        <w:ind w:left="1080"/>
        <w:textAlignment w:val="baseline"/>
        <w:rPr>
          <w:ins w:id="221" w:author="Unknown"/>
          <w:rFonts w:ascii="inherit" w:eastAsia="Times New Roman" w:hAnsi="inherit" w:cs="Helvetica"/>
          <w:color w:val="000000"/>
          <w:sz w:val="18"/>
          <w:szCs w:val="18"/>
        </w:rPr>
      </w:pPr>
      <w:ins w:id="222" w:author="Unknown">
        <w:r w:rsidRPr="00C476E3">
          <w:rPr>
            <w:rFonts w:ascii="inherit" w:eastAsia="Times New Roman" w:hAnsi="inherit" w:cs="Helvetica"/>
            <w:color w:val="000000"/>
            <w:sz w:val="18"/>
            <w:szCs w:val="18"/>
          </w:rPr>
          <w:fldChar w:fldCharType="begin"/>
        </w:r>
        <w:r w:rsidRPr="00C476E3">
          <w:rPr>
            <w:rFonts w:ascii="inherit" w:eastAsia="Times New Roman" w:hAnsi="inherit" w:cs="Helvetica"/>
            <w:color w:val="000000"/>
            <w:sz w:val="18"/>
            <w:szCs w:val="18"/>
          </w:rPr>
          <w:instrText xml:space="preserve"> HYPERLINK "http://www.easybiologyclass.com/biology-exams/gate-syllabus-biotechnology-bt-latest-2015/" \o "GATE Syllabus: Biotechnology (BT) Latest </w:instrText>
        </w:r>
        <w:r w:rsidRPr="00C476E3">
          <w:rPr>
            <w:rFonts w:ascii="inherit" w:eastAsia="Times New Roman" w:hAnsi="inherit" w:cs="Helvetica" w:hint="eastAsia"/>
            <w:color w:val="000000"/>
            <w:sz w:val="18"/>
            <w:szCs w:val="18"/>
          </w:rPr>
          <w:instrText>–</w:instrText>
        </w:r>
        <w:r w:rsidRPr="00C476E3">
          <w:rPr>
            <w:rFonts w:ascii="inherit" w:eastAsia="Times New Roman" w:hAnsi="inherit" w:cs="Helvetica"/>
            <w:color w:val="000000"/>
            <w:sz w:val="18"/>
            <w:szCs w:val="18"/>
          </w:rPr>
          <w:instrText xml:space="preserve"> 2015" </w:instrText>
        </w:r>
        <w:r w:rsidRPr="00C476E3">
          <w:rPr>
            <w:rFonts w:ascii="inherit" w:eastAsia="Times New Roman" w:hAnsi="inherit" w:cs="Helvetica"/>
            <w:color w:val="000000"/>
            <w:sz w:val="18"/>
            <w:szCs w:val="18"/>
          </w:rPr>
          <w:fldChar w:fldCharType="separate"/>
        </w:r>
        <w:r w:rsidRPr="00C476E3">
          <w:rPr>
            <w:rFonts w:ascii="inherit" w:eastAsia="Times New Roman" w:hAnsi="inherit" w:cs="Helvetica"/>
            <w:b/>
            <w:bCs/>
            <w:color w:val="0021F9"/>
            <w:sz w:val="18"/>
            <w:szCs w:val="18"/>
            <w:u w:val="single"/>
            <w:bdr w:val="none" w:sz="0" w:space="0" w:color="auto" w:frame="1"/>
          </w:rPr>
          <w:t>GATE Syllabus: Biotechnology (BT) Latest – 2015</w:t>
        </w:r>
        <w:r w:rsidRPr="00C476E3">
          <w:rPr>
            <w:rFonts w:ascii="inherit" w:eastAsia="Times New Roman" w:hAnsi="inherit" w:cs="Helvetica"/>
            <w:color w:val="000000"/>
            <w:sz w:val="18"/>
            <w:szCs w:val="18"/>
          </w:rPr>
          <w:fldChar w:fldCharType="end"/>
        </w:r>
      </w:ins>
    </w:p>
    <w:p w:rsidR="00C476E3" w:rsidRPr="00C476E3" w:rsidRDefault="00C476E3" w:rsidP="008363AC">
      <w:pPr>
        <w:numPr>
          <w:ilvl w:val="0"/>
          <w:numId w:val="2"/>
        </w:numPr>
        <w:shd w:val="clear" w:color="auto" w:fill="FCFCFC"/>
        <w:bidi w:val="0"/>
        <w:spacing w:after="0" w:line="384" w:lineRule="atLeast"/>
        <w:ind w:left="1080"/>
        <w:textAlignment w:val="baseline"/>
        <w:rPr>
          <w:ins w:id="223" w:author="Unknown"/>
          <w:rFonts w:ascii="inherit" w:eastAsia="Times New Roman" w:hAnsi="inherit" w:cs="Helvetica"/>
          <w:color w:val="000000"/>
          <w:sz w:val="18"/>
          <w:szCs w:val="18"/>
        </w:rPr>
      </w:pPr>
      <w:ins w:id="224" w:author="Unknown">
        <w:r w:rsidRPr="00C476E3">
          <w:rPr>
            <w:rFonts w:ascii="inherit" w:eastAsia="Times New Roman" w:hAnsi="inherit" w:cs="Helvetica"/>
            <w:color w:val="000000"/>
            <w:sz w:val="18"/>
            <w:szCs w:val="18"/>
          </w:rPr>
          <w:fldChar w:fldCharType="begin"/>
        </w:r>
        <w:r w:rsidRPr="00C476E3">
          <w:rPr>
            <w:rFonts w:ascii="inherit" w:eastAsia="Times New Roman" w:hAnsi="inherit" w:cs="Helvetica"/>
            <w:color w:val="000000"/>
            <w:sz w:val="18"/>
            <w:szCs w:val="18"/>
          </w:rPr>
          <w:instrText xml:space="preserve"> HYPERLINK "http://www.easybiologyclass.com/enzyme-cell-immobilization-techniques/" \o "Enzyme Immobilization Methods and Applications (Biotechnology Lecture Notes)" </w:instrText>
        </w:r>
        <w:r w:rsidRPr="00C476E3">
          <w:rPr>
            <w:rFonts w:ascii="inherit" w:eastAsia="Times New Roman" w:hAnsi="inherit" w:cs="Helvetica"/>
            <w:color w:val="000000"/>
            <w:sz w:val="18"/>
            <w:szCs w:val="18"/>
          </w:rPr>
          <w:fldChar w:fldCharType="separate"/>
        </w:r>
        <w:r w:rsidRPr="00C476E3">
          <w:rPr>
            <w:rFonts w:ascii="inherit" w:eastAsia="Times New Roman" w:hAnsi="inherit" w:cs="Helvetica"/>
            <w:b/>
            <w:bCs/>
            <w:color w:val="0021F9"/>
            <w:sz w:val="18"/>
            <w:szCs w:val="18"/>
            <w:u w:val="single"/>
            <w:bdr w:val="none" w:sz="0" w:space="0" w:color="auto" w:frame="1"/>
          </w:rPr>
          <w:t>Enzyme Immobilization Methods and Applications (Biotechnology Lecture Notes)</w:t>
        </w:r>
        <w:r w:rsidRPr="00C476E3">
          <w:rPr>
            <w:rFonts w:ascii="inherit" w:eastAsia="Times New Roman" w:hAnsi="inherit" w:cs="Helvetica"/>
            <w:color w:val="000000"/>
            <w:sz w:val="18"/>
            <w:szCs w:val="18"/>
          </w:rPr>
          <w:fldChar w:fldCharType="end"/>
        </w:r>
      </w:ins>
    </w:p>
    <w:p w:rsidR="00C476E3" w:rsidRPr="00C476E3" w:rsidRDefault="00C476E3" w:rsidP="008363AC">
      <w:pPr>
        <w:numPr>
          <w:ilvl w:val="0"/>
          <w:numId w:val="2"/>
        </w:numPr>
        <w:shd w:val="clear" w:color="auto" w:fill="FCFCFC"/>
        <w:bidi w:val="0"/>
        <w:spacing w:after="0" w:line="384" w:lineRule="atLeast"/>
        <w:ind w:left="1080"/>
        <w:textAlignment w:val="baseline"/>
        <w:rPr>
          <w:ins w:id="225" w:author="Unknown"/>
          <w:rFonts w:ascii="inherit" w:eastAsia="Times New Roman" w:hAnsi="inherit" w:cs="Helvetica"/>
          <w:color w:val="000000"/>
          <w:sz w:val="18"/>
          <w:szCs w:val="18"/>
        </w:rPr>
      </w:pPr>
      <w:ins w:id="226" w:author="Unknown">
        <w:r w:rsidRPr="00C476E3">
          <w:rPr>
            <w:rFonts w:ascii="inherit" w:eastAsia="Times New Roman" w:hAnsi="inherit" w:cs="Helvetica"/>
            <w:color w:val="000000"/>
            <w:sz w:val="18"/>
            <w:szCs w:val="18"/>
          </w:rPr>
          <w:fldChar w:fldCharType="begin"/>
        </w:r>
        <w:r w:rsidRPr="00C476E3">
          <w:rPr>
            <w:rFonts w:ascii="inherit" w:eastAsia="Times New Roman" w:hAnsi="inherit" w:cs="Helvetica"/>
            <w:color w:val="000000"/>
            <w:sz w:val="18"/>
            <w:szCs w:val="18"/>
          </w:rPr>
          <w:instrText xml:space="preserve"> HYPERLINK "http://www.easybiologyclass.com/cell-cycle-checkpoints-regulation-cancer/" \o "Cell Cycle Checkpoints in Regulation of Cell Division and Cancer" </w:instrText>
        </w:r>
        <w:r w:rsidRPr="00C476E3">
          <w:rPr>
            <w:rFonts w:ascii="inherit" w:eastAsia="Times New Roman" w:hAnsi="inherit" w:cs="Helvetica"/>
            <w:color w:val="000000"/>
            <w:sz w:val="18"/>
            <w:szCs w:val="18"/>
          </w:rPr>
          <w:fldChar w:fldCharType="separate"/>
        </w:r>
        <w:r w:rsidRPr="00C476E3">
          <w:rPr>
            <w:rFonts w:ascii="inherit" w:eastAsia="Times New Roman" w:hAnsi="inherit" w:cs="Helvetica"/>
            <w:b/>
            <w:bCs/>
            <w:color w:val="0021F9"/>
            <w:sz w:val="18"/>
            <w:szCs w:val="18"/>
            <w:u w:val="single"/>
            <w:bdr w:val="none" w:sz="0" w:space="0" w:color="auto" w:frame="1"/>
          </w:rPr>
          <w:t>Cell Cycle Checkpoints in Regulation of Cell Division and Cancer</w:t>
        </w:r>
        <w:r w:rsidRPr="00C476E3">
          <w:rPr>
            <w:rFonts w:ascii="inherit" w:eastAsia="Times New Roman" w:hAnsi="inherit" w:cs="Helvetica"/>
            <w:color w:val="000000"/>
            <w:sz w:val="18"/>
            <w:szCs w:val="18"/>
          </w:rPr>
          <w:fldChar w:fldCharType="end"/>
        </w:r>
      </w:ins>
    </w:p>
    <w:p w:rsidR="00C476E3" w:rsidRPr="00C476E3" w:rsidRDefault="00C476E3" w:rsidP="008363AC">
      <w:pPr>
        <w:numPr>
          <w:ilvl w:val="0"/>
          <w:numId w:val="2"/>
        </w:numPr>
        <w:shd w:val="clear" w:color="auto" w:fill="FCFCFC"/>
        <w:bidi w:val="0"/>
        <w:spacing w:after="0" w:line="384" w:lineRule="atLeast"/>
        <w:ind w:left="1080"/>
        <w:textAlignment w:val="baseline"/>
        <w:rPr>
          <w:ins w:id="227" w:author="Unknown"/>
          <w:rFonts w:ascii="inherit" w:eastAsia="Times New Roman" w:hAnsi="inherit" w:cs="Helvetica"/>
          <w:color w:val="000000"/>
          <w:sz w:val="18"/>
          <w:szCs w:val="18"/>
        </w:rPr>
      </w:pPr>
      <w:ins w:id="228" w:author="Unknown">
        <w:r w:rsidRPr="00C476E3">
          <w:rPr>
            <w:rFonts w:ascii="inherit" w:eastAsia="Times New Roman" w:hAnsi="inherit" w:cs="Helvetica"/>
            <w:color w:val="000000"/>
            <w:sz w:val="18"/>
            <w:szCs w:val="18"/>
          </w:rPr>
          <w:fldChar w:fldCharType="begin"/>
        </w:r>
        <w:r w:rsidRPr="00C476E3">
          <w:rPr>
            <w:rFonts w:ascii="inherit" w:eastAsia="Times New Roman" w:hAnsi="inherit" w:cs="Helvetica"/>
            <w:color w:val="000000"/>
            <w:sz w:val="18"/>
            <w:szCs w:val="18"/>
          </w:rPr>
          <w:instrText xml:space="preserve"> HYPERLINK "http://www.easybiologyclass.com/topic-biotechnology/" \o "Biotechnology: Online Tutorials, Lecture Notes, PPTs &amp; Study Materials" </w:instrText>
        </w:r>
        <w:r w:rsidRPr="00C476E3">
          <w:rPr>
            <w:rFonts w:ascii="inherit" w:eastAsia="Times New Roman" w:hAnsi="inherit" w:cs="Helvetica"/>
            <w:color w:val="000000"/>
            <w:sz w:val="18"/>
            <w:szCs w:val="18"/>
          </w:rPr>
          <w:fldChar w:fldCharType="separate"/>
        </w:r>
        <w:r w:rsidRPr="00C476E3">
          <w:rPr>
            <w:rFonts w:ascii="inherit" w:eastAsia="Times New Roman" w:hAnsi="inherit" w:cs="Helvetica"/>
            <w:b/>
            <w:bCs/>
            <w:color w:val="0021F9"/>
            <w:sz w:val="18"/>
            <w:szCs w:val="18"/>
            <w:u w:val="single"/>
            <w:bdr w:val="none" w:sz="0" w:space="0" w:color="auto" w:frame="1"/>
          </w:rPr>
          <w:t>Biotechnology: Online Tutorials, Lecture Notes, PPTs &amp; Study Materials</w:t>
        </w:r>
        <w:r w:rsidRPr="00C476E3">
          <w:rPr>
            <w:rFonts w:ascii="inherit" w:eastAsia="Times New Roman" w:hAnsi="inherit" w:cs="Helvetica"/>
            <w:color w:val="000000"/>
            <w:sz w:val="18"/>
            <w:szCs w:val="18"/>
          </w:rPr>
          <w:fldChar w:fldCharType="end"/>
        </w:r>
      </w:ins>
    </w:p>
    <w:p w:rsidR="00C476E3" w:rsidRPr="00C476E3" w:rsidRDefault="00C476E3" w:rsidP="008363AC">
      <w:pPr>
        <w:shd w:val="clear" w:color="auto" w:fill="FCFCFC"/>
        <w:bidi w:val="0"/>
        <w:spacing w:after="0" w:line="360" w:lineRule="atLeast"/>
        <w:textAlignment w:val="baseline"/>
        <w:rPr>
          <w:ins w:id="229" w:author="Unknown"/>
          <w:rFonts w:ascii="inherit" w:eastAsia="Times New Roman" w:hAnsi="inherit" w:cs="Helvetica"/>
          <w:color w:val="999999"/>
          <w:sz w:val="17"/>
          <w:szCs w:val="17"/>
        </w:rPr>
      </w:pPr>
      <w:ins w:id="230" w:author="Unknown">
        <w:r w:rsidRPr="00C476E3">
          <w:rPr>
            <w:rFonts w:ascii="inherit" w:eastAsia="Times New Roman" w:hAnsi="inherit" w:cs="Helvetica"/>
            <w:color w:val="999999"/>
            <w:sz w:val="17"/>
            <w:szCs w:val="17"/>
          </w:rPr>
          <w:t>Posted in </w:t>
        </w:r>
        <w:r w:rsidRPr="00C476E3">
          <w:rPr>
            <w:rFonts w:ascii="inherit" w:eastAsia="Times New Roman" w:hAnsi="inherit" w:cs="Helvetica"/>
            <w:color w:val="999999"/>
            <w:sz w:val="17"/>
            <w:szCs w:val="17"/>
          </w:rPr>
          <w:fldChar w:fldCharType="begin"/>
        </w:r>
        <w:r w:rsidRPr="00C476E3">
          <w:rPr>
            <w:rFonts w:ascii="inherit" w:eastAsia="Times New Roman" w:hAnsi="inherit" w:cs="Helvetica"/>
            <w:color w:val="999999"/>
            <w:sz w:val="17"/>
            <w:szCs w:val="17"/>
          </w:rPr>
          <w:instrText xml:space="preserve"> HYPERLINK "http://www.easybiologyclass.com/category/biotechnology/" </w:instrText>
        </w:r>
        <w:r w:rsidRPr="00C476E3">
          <w:rPr>
            <w:rFonts w:ascii="inherit" w:eastAsia="Times New Roman" w:hAnsi="inherit" w:cs="Helvetica"/>
            <w:color w:val="999999"/>
            <w:sz w:val="17"/>
            <w:szCs w:val="17"/>
          </w:rPr>
          <w:fldChar w:fldCharType="separate"/>
        </w:r>
        <w:r w:rsidRPr="00C476E3">
          <w:rPr>
            <w:rFonts w:ascii="inherit" w:eastAsia="Times New Roman" w:hAnsi="inherit" w:cs="Helvetica"/>
            <w:color w:val="777777"/>
            <w:sz w:val="17"/>
            <w:szCs w:val="17"/>
            <w:u w:val="single"/>
            <w:bdr w:val="none" w:sz="0" w:space="0" w:color="auto" w:frame="1"/>
          </w:rPr>
          <w:t>Biotechnology</w:t>
        </w:r>
        <w:r w:rsidRPr="00C476E3">
          <w:rPr>
            <w:rFonts w:ascii="inherit" w:eastAsia="Times New Roman" w:hAnsi="inherit" w:cs="Helvetica"/>
            <w:color w:val="999999"/>
            <w:sz w:val="17"/>
            <w:szCs w:val="17"/>
          </w:rPr>
          <w:fldChar w:fldCharType="end"/>
        </w:r>
        <w:r w:rsidRPr="00C476E3">
          <w:rPr>
            <w:rFonts w:ascii="inherit" w:eastAsia="Times New Roman" w:hAnsi="inherit" w:cs="Helvetica"/>
            <w:color w:val="999999"/>
            <w:sz w:val="17"/>
            <w:szCs w:val="17"/>
          </w:rPr>
          <w:t>, </w:t>
        </w:r>
        <w:r w:rsidRPr="00C476E3">
          <w:rPr>
            <w:rFonts w:ascii="inherit" w:eastAsia="Times New Roman" w:hAnsi="inherit" w:cs="Helvetica"/>
            <w:color w:val="999999"/>
            <w:sz w:val="17"/>
            <w:szCs w:val="17"/>
          </w:rPr>
          <w:fldChar w:fldCharType="begin"/>
        </w:r>
        <w:r w:rsidRPr="00C476E3">
          <w:rPr>
            <w:rFonts w:ascii="inherit" w:eastAsia="Times New Roman" w:hAnsi="inherit" w:cs="Helvetica"/>
            <w:color w:val="999999"/>
            <w:sz w:val="17"/>
            <w:szCs w:val="17"/>
          </w:rPr>
          <w:instrText xml:space="preserve"> HYPERLINK "http://www.easybiologyclass.com/category/lecture-notes/" </w:instrText>
        </w:r>
        <w:r w:rsidRPr="00C476E3">
          <w:rPr>
            <w:rFonts w:ascii="inherit" w:eastAsia="Times New Roman" w:hAnsi="inherit" w:cs="Helvetica"/>
            <w:color w:val="999999"/>
            <w:sz w:val="17"/>
            <w:szCs w:val="17"/>
          </w:rPr>
          <w:fldChar w:fldCharType="separate"/>
        </w:r>
        <w:r w:rsidRPr="00C476E3">
          <w:rPr>
            <w:rFonts w:ascii="inherit" w:eastAsia="Times New Roman" w:hAnsi="inherit" w:cs="Helvetica"/>
            <w:color w:val="777777"/>
            <w:sz w:val="17"/>
            <w:szCs w:val="17"/>
            <w:u w:val="single"/>
            <w:bdr w:val="none" w:sz="0" w:space="0" w:color="auto" w:frame="1"/>
          </w:rPr>
          <w:t>Lecture Notes</w:t>
        </w:r>
        <w:r w:rsidRPr="00C476E3">
          <w:rPr>
            <w:rFonts w:ascii="inherit" w:eastAsia="Times New Roman" w:hAnsi="inherit" w:cs="Helvetica"/>
            <w:color w:val="999999"/>
            <w:sz w:val="17"/>
            <w:szCs w:val="17"/>
          </w:rPr>
          <w:fldChar w:fldCharType="end"/>
        </w:r>
        <w:r w:rsidRPr="00C476E3">
          <w:rPr>
            <w:rFonts w:ascii="inherit" w:eastAsia="Times New Roman" w:hAnsi="inherit" w:cs="Helvetica"/>
            <w:color w:val="999999"/>
            <w:sz w:val="17"/>
            <w:szCs w:val="17"/>
          </w:rPr>
          <w:t>, </w:t>
        </w:r>
        <w:r w:rsidRPr="00C476E3">
          <w:rPr>
            <w:rFonts w:ascii="inherit" w:eastAsia="Times New Roman" w:hAnsi="inherit" w:cs="Helvetica"/>
            <w:color w:val="999999"/>
            <w:sz w:val="17"/>
            <w:szCs w:val="17"/>
          </w:rPr>
          <w:fldChar w:fldCharType="begin"/>
        </w:r>
        <w:r w:rsidRPr="00C476E3">
          <w:rPr>
            <w:rFonts w:ascii="inherit" w:eastAsia="Times New Roman" w:hAnsi="inherit" w:cs="Helvetica"/>
            <w:color w:val="999999"/>
            <w:sz w:val="17"/>
            <w:szCs w:val="17"/>
          </w:rPr>
          <w:instrText xml:space="preserve"> HYPERLINK "http://www.easybiologyclass.com/category/microbiology/" </w:instrText>
        </w:r>
        <w:r w:rsidRPr="00C476E3">
          <w:rPr>
            <w:rFonts w:ascii="inherit" w:eastAsia="Times New Roman" w:hAnsi="inherit" w:cs="Helvetica"/>
            <w:color w:val="999999"/>
            <w:sz w:val="17"/>
            <w:szCs w:val="17"/>
          </w:rPr>
          <w:fldChar w:fldCharType="separate"/>
        </w:r>
        <w:r w:rsidRPr="00C476E3">
          <w:rPr>
            <w:rFonts w:ascii="inherit" w:eastAsia="Times New Roman" w:hAnsi="inherit" w:cs="Helvetica"/>
            <w:color w:val="777777"/>
            <w:sz w:val="17"/>
            <w:szCs w:val="17"/>
            <w:u w:val="single"/>
            <w:bdr w:val="none" w:sz="0" w:space="0" w:color="auto" w:frame="1"/>
          </w:rPr>
          <w:t>Microbiology</w:t>
        </w:r>
        <w:r w:rsidRPr="00C476E3">
          <w:rPr>
            <w:rFonts w:ascii="inherit" w:eastAsia="Times New Roman" w:hAnsi="inherit" w:cs="Helvetica"/>
            <w:color w:val="999999"/>
            <w:sz w:val="17"/>
            <w:szCs w:val="17"/>
          </w:rPr>
          <w:fldChar w:fldCharType="end"/>
        </w:r>
        <w:r w:rsidRPr="00C476E3">
          <w:rPr>
            <w:rFonts w:ascii="inherit" w:eastAsia="Times New Roman" w:hAnsi="inherit" w:cs="Helvetica"/>
            <w:color w:val="999999"/>
            <w:sz w:val="17"/>
            <w:szCs w:val="17"/>
          </w:rPr>
          <w:t> and tagged </w:t>
        </w:r>
        <w:r w:rsidRPr="00C476E3">
          <w:rPr>
            <w:rFonts w:ascii="inherit" w:eastAsia="Times New Roman" w:hAnsi="inherit" w:cs="Helvetica"/>
            <w:color w:val="999999"/>
            <w:sz w:val="17"/>
            <w:szCs w:val="17"/>
          </w:rPr>
          <w:fldChar w:fldCharType="begin"/>
        </w:r>
        <w:r w:rsidRPr="00C476E3">
          <w:rPr>
            <w:rFonts w:ascii="inherit" w:eastAsia="Times New Roman" w:hAnsi="inherit" w:cs="Helvetica"/>
            <w:color w:val="999999"/>
            <w:sz w:val="17"/>
            <w:szCs w:val="17"/>
          </w:rPr>
          <w:instrText xml:space="preserve"> HYPERLINK "http://www.easybiologyclass.com/tag/batch-fermentation/" </w:instrText>
        </w:r>
        <w:r w:rsidRPr="00C476E3">
          <w:rPr>
            <w:rFonts w:ascii="inherit" w:eastAsia="Times New Roman" w:hAnsi="inherit" w:cs="Helvetica"/>
            <w:color w:val="999999"/>
            <w:sz w:val="17"/>
            <w:szCs w:val="17"/>
          </w:rPr>
          <w:fldChar w:fldCharType="separate"/>
        </w:r>
        <w:r w:rsidRPr="00C476E3">
          <w:rPr>
            <w:rFonts w:ascii="inherit" w:eastAsia="Times New Roman" w:hAnsi="inherit" w:cs="Helvetica"/>
            <w:color w:val="777777"/>
            <w:sz w:val="17"/>
            <w:szCs w:val="17"/>
            <w:u w:val="single"/>
            <w:bdr w:val="none" w:sz="0" w:space="0" w:color="auto" w:frame="1"/>
          </w:rPr>
          <w:t>Batch Fermentation</w:t>
        </w:r>
        <w:r w:rsidRPr="00C476E3">
          <w:rPr>
            <w:rFonts w:ascii="inherit" w:eastAsia="Times New Roman" w:hAnsi="inherit" w:cs="Helvetica"/>
            <w:color w:val="999999"/>
            <w:sz w:val="17"/>
            <w:szCs w:val="17"/>
          </w:rPr>
          <w:fldChar w:fldCharType="end"/>
        </w:r>
        <w:r w:rsidRPr="00C476E3">
          <w:rPr>
            <w:rFonts w:ascii="inherit" w:eastAsia="Times New Roman" w:hAnsi="inherit" w:cs="Helvetica"/>
            <w:color w:val="999999"/>
            <w:sz w:val="17"/>
            <w:szCs w:val="17"/>
          </w:rPr>
          <w:t>, </w:t>
        </w:r>
        <w:r w:rsidRPr="00C476E3">
          <w:rPr>
            <w:rFonts w:ascii="inherit" w:eastAsia="Times New Roman" w:hAnsi="inherit" w:cs="Helvetica"/>
            <w:color w:val="999999"/>
            <w:sz w:val="17"/>
            <w:szCs w:val="17"/>
          </w:rPr>
          <w:fldChar w:fldCharType="begin"/>
        </w:r>
        <w:r w:rsidRPr="00C476E3">
          <w:rPr>
            <w:rFonts w:ascii="inherit" w:eastAsia="Times New Roman" w:hAnsi="inherit" w:cs="Helvetica"/>
            <w:color w:val="999999"/>
            <w:sz w:val="17"/>
            <w:szCs w:val="17"/>
          </w:rPr>
          <w:instrText xml:space="preserve"> HYPERLINK "http://www.easybiologyclass.com/tag/biotechnology-lecture-notes/" </w:instrText>
        </w:r>
        <w:r w:rsidRPr="00C476E3">
          <w:rPr>
            <w:rFonts w:ascii="inherit" w:eastAsia="Times New Roman" w:hAnsi="inherit" w:cs="Helvetica"/>
            <w:color w:val="999999"/>
            <w:sz w:val="17"/>
            <w:szCs w:val="17"/>
          </w:rPr>
          <w:fldChar w:fldCharType="separate"/>
        </w:r>
        <w:r w:rsidRPr="00C476E3">
          <w:rPr>
            <w:rFonts w:ascii="inherit" w:eastAsia="Times New Roman" w:hAnsi="inherit" w:cs="Helvetica"/>
            <w:color w:val="777777"/>
            <w:sz w:val="17"/>
            <w:szCs w:val="17"/>
            <w:u w:val="single"/>
            <w:bdr w:val="none" w:sz="0" w:space="0" w:color="auto" w:frame="1"/>
          </w:rPr>
          <w:t>Biotechnology Lecture Notes</w:t>
        </w:r>
        <w:r w:rsidRPr="00C476E3">
          <w:rPr>
            <w:rFonts w:ascii="inherit" w:eastAsia="Times New Roman" w:hAnsi="inherit" w:cs="Helvetica"/>
            <w:color w:val="999999"/>
            <w:sz w:val="17"/>
            <w:szCs w:val="17"/>
          </w:rPr>
          <w:fldChar w:fldCharType="end"/>
        </w:r>
        <w:r w:rsidRPr="00C476E3">
          <w:rPr>
            <w:rFonts w:ascii="inherit" w:eastAsia="Times New Roman" w:hAnsi="inherit" w:cs="Helvetica"/>
            <w:color w:val="999999"/>
            <w:sz w:val="17"/>
            <w:szCs w:val="17"/>
          </w:rPr>
          <w:t>, </w:t>
        </w:r>
        <w:r w:rsidRPr="00C476E3">
          <w:rPr>
            <w:rFonts w:ascii="inherit" w:eastAsia="Times New Roman" w:hAnsi="inherit" w:cs="Helvetica"/>
            <w:color w:val="999999"/>
            <w:sz w:val="17"/>
            <w:szCs w:val="17"/>
          </w:rPr>
          <w:fldChar w:fldCharType="begin"/>
        </w:r>
        <w:r w:rsidRPr="00C476E3">
          <w:rPr>
            <w:rFonts w:ascii="inherit" w:eastAsia="Times New Roman" w:hAnsi="inherit" w:cs="Helvetica"/>
            <w:color w:val="999999"/>
            <w:sz w:val="17"/>
            <w:szCs w:val="17"/>
          </w:rPr>
          <w:instrText xml:space="preserve"> HYPERLINK "http://www.easybiologyclass.com/tag/continuous-fermentation/" </w:instrText>
        </w:r>
        <w:r w:rsidRPr="00C476E3">
          <w:rPr>
            <w:rFonts w:ascii="inherit" w:eastAsia="Times New Roman" w:hAnsi="inherit" w:cs="Helvetica"/>
            <w:color w:val="999999"/>
            <w:sz w:val="17"/>
            <w:szCs w:val="17"/>
          </w:rPr>
          <w:fldChar w:fldCharType="separate"/>
        </w:r>
        <w:r w:rsidRPr="00C476E3">
          <w:rPr>
            <w:rFonts w:ascii="inherit" w:eastAsia="Times New Roman" w:hAnsi="inherit" w:cs="Helvetica"/>
            <w:color w:val="777777"/>
            <w:sz w:val="17"/>
            <w:szCs w:val="17"/>
            <w:u w:val="single"/>
            <w:bdr w:val="none" w:sz="0" w:space="0" w:color="auto" w:frame="1"/>
          </w:rPr>
          <w:t>Continuous Fermentation</w:t>
        </w:r>
        <w:r w:rsidRPr="00C476E3">
          <w:rPr>
            <w:rFonts w:ascii="inherit" w:eastAsia="Times New Roman" w:hAnsi="inherit" w:cs="Helvetica"/>
            <w:color w:val="999999"/>
            <w:sz w:val="17"/>
            <w:szCs w:val="17"/>
          </w:rPr>
          <w:fldChar w:fldCharType="end"/>
        </w:r>
        <w:r w:rsidRPr="00C476E3">
          <w:rPr>
            <w:rFonts w:ascii="inherit" w:eastAsia="Times New Roman" w:hAnsi="inherit" w:cs="Helvetica"/>
            <w:color w:val="999999"/>
            <w:sz w:val="17"/>
            <w:szCs w:val="17"/>
          </w:rPr>
          <w:t>, </w:t>
        </w:r>
        <w:r w:rsidRPr="00C476E3">
          <w:rPr>
            <w:rFonts w:ascii="inherit" w:eastAsia="Times New Roman" w:hAnsi="inherit" w:cs="Helvetica"/>
            <w:color w:val="999999"/>
            <w:sz w:val="17"/>
            <w:szCs w:val="17"/>
          </w:rPr>
          <w:fldChar w:fldCharType="begin"/>
        </w:r>
        <w:r w:rsidRPr="00C476E3">
          <w:rPr>
            <w:rFonts w:ascii="inherit" w:eastAsia="Times New Roman" w:hAnsi="inherit" w:cs="Helvetica"/>
            <w:color w:val="999999"/>
            <w:sz w:val="17"/>
            <w:szCs w:val="17"/>
          </w:rPr>
          <w:instrText xml:space="preserve"> HYPERLINK "http://www.easybiologyclass.com/tag/csir-icmr-dbt-icar/" </w:instrText>
        </w:r>
        <w:r w:rsidRPr="00C476E3">
          <w:rPr>
            <w:rFonts w:ascii="inherit" w:eastAsia="Times New Roman" w:hAnsi="inherit" w:cs="Helvetica"/>
            <w:color w:val="999999"/>
            <w:sz w:val="17"/>
            <w:szCs w:val="17"/>
          </w:rPr>
          <w:fldChar w:fldCharType="separate"/>
        </w:r>
        <w:r w:rsidRPr="00C476E3">
          <w:rPr>
            <w:rFonts w:ascii="inherit" w:eastAsia="Times New Roman" w:hAnsi="inherit" w:cs="Helvetica"/>
            <w:color w:val="777777"/>
            <w:sz w:val="17"/>
            <w:szCs w:val="17"/>
            <w:u w:val="single"/>
            <w:bdr w:val="none" w:sz="0" w:space="0" w:color="auto" w:frame="1"/>
          </w:rPr>
          <w:t>CSIR / ICMR / DBT / ICAR</w:t>
        </w:r>
        <w:r w:rsidRPr="00C476E3">
          <w:rPr>
            <w:rFonts w:ascii="inherit" w:eastAsia="Times New Roman" w:hAnsi="inherit" w:cs="Helvetica"/>
            <w:color w:val="999999"/>
            <w:sz w:val="17"/>
            <w:szCs w:val="17"/>
          </w:rPr>
          <w:fldChar w:fldCharType="end"/>
        </w:r>
        <w:r w:rsidRPr="00C476E3">
          <w:rPr>
            <w:rFonts w:ascii="inherit" w:eastAsia="Times New Roman" w:hAnsi="inherit" w:cs="Helvetica"/>
            <w:color w:val="999999"/>
            <w:sz w:val="17"/>
            <w:szCs w:val="17"/>
          </w:rPr>
          <w:t>, </w:t>
        </w:r>
        <w:r w:rsidRPr="00C476E3">
          <w:rPr>
            <w:rFonts w:ascii="inherit" w:eastAsia="Times New Roman" w:hAnsi="inherit" w:cs="Helvetica"/>
            <w:color w:val="999999"/>
            <w:sz w:val="17"/>
            <w:szCs w:val="17"/>
          </w:rPr>
          <w:fldChar w:fldCharType="begin"/>
        </w:r>
        <w:r w:rsidRPr="00C476E3">
          <w:rPr>
            <w:rFonts w:ascii="inherit" w:eastAsia="Times New Roman" w:hAnsi="inherit" w:cs="Helvetica"/>
            <w:color w:val="999999"/>
            <w:sz w:val="17"/>
            <w:szCs w:val="17"/>
          </w:rPr>
          <w:instrText xml:space="preserve"> HYPERLINK "http://www.easybiologyclass.com/tag/fed-batch-fermentation/" </w:instrText>
        </w:r>
        <w:r w:rsidRPr="00C476E3">
          <w:rPr>
            <w:rFonts w:ascii="inherit" w:eastAsia="Times New Roman" w:hAnsi="inherit" w:cs="Helvetica"/>
            <w:color w:val="999999"/>
            <w:sz w:val="17"/>
            <w:szCs w:val="17"/>
          </w:rPr>
          <w:fldChar w:fldCharType="separate"/>
        </w:r>
        <w:r w:rsidRPr="00C476E3">
          <w:rPr>
            <w:rFonts w:ascii="inherit" w:eastAsia="Times New Roman" w:hAnsi="inherit" w:cs="Helvetica"/>
            <w:color w:val="777777"/>
            <w:sz w:val="17"/>
            <w:szCs w:val="17"/>
            <w:u w:val="single"/>
            <w:bdr w:val="none" w:sz="0" w:space="0" w:color="auto" w:frame="1"/>
          </w:rPr>
          <w:t>Fed-Batch Fermentation</w:t>
        </w:r>
        <w:r w:rsidRPr="00C476E3">
          <w:rPr>
            <w:rFonts w:ascii="inherit" w:eastAsia="Times New Roman" w:hAnsi="inherit" w:cs="Helvetica"/>
            <w:color w:val="999999"/>
            <w:sz w:val="17"/>
            <w:szCs w:val="17"/>
          </w:rPr>
          <w:fldChar w:fldCharType="end"/>
        </w:r>
        <w:r w:rsidRPr="00C476E3">
          <w:rPr>
            <w:rFonts w:ascii="inherit" w:eastAsia="Times New Roman" w:hAnsi="inherit" w:cs="Helvetica"/>
            <w:color w:val="999999"/>
            <w:sz w:val="17"/>
            <w:szCs w:val="17"/>
          </w:rPr>
          <w:t>, </w:t>
        </w:r>
        <w:r w:rsidRPr="00C476E3">
          <w:rPr>
            <w:rFonts w:ascii="inherit" w:eastAsia="Times New Roman" w:hAnsi="inherit" w:cs="Helvetica"/>
            <w:color w:val="999999"/>
            <w:sz w:val="17"/>
            <w:szCs w:val="17"/>
          </w:rPr>
          <w:fldChar w:fldCharType="begin"/>
        </w:r>
        <w:r w:rsidRPr="00C476E3">
          <w:rPr>
            <w:rFonts w:ascii="inherit" w:eastAsia="Times New Roman" w:hAnsi="inherit" w:cs="Helvetica"/>
            <w:color w:val="999999"/>
            <w:sz w:val="17"/>
            <w:szCs w:val="17"/>
          </w:rPr>
          <w:instrText xml:space="preserve"> HYPERLINK "http://www.easybiologyclass.com/tag/fermentation/" </w:instrText>
        </w:r>
        <w:r w:rsidRPr="00C476E3">
          <w:rPr>
            <w:rFonts w:ascii="inherit" w:eastAsia="Times New Roman" w:hAnsi="inherit" w:cs="Helvetica"/>
            <w:color w:val="999999"/>
            <w:sz w:val="17"/>
            <w:szCs w:val="17"/>
          </w:rPr>
          <w:fldChar w:fldCharType="separate"/>
        </w:r>
        <w:r w:rsidRPr="00C476E3">
          <w:rPr>
            <w:rFonts w:ascii="inherit" w:eastAsia="Times New Roman" w:hAnsi="inherit" w:cs="Helvetica"/>
            <w:color w:val="777777"/>
            <w:sz w:val="17"/>
            <w:szCs w:val="17"/>
            <w:u w:val="single"/>
            <w:bdr w:val="none" w:sz="0" w:space="0" w:color="auto" w:frame="1"/>
          </w:rPr>
          <w:t>Fermentation</w:t>
        </w:r>
        <w:r w:rsidRPr="00C476E3">
          <w:rPr>
            <w:rFonts w:ascii="inherit" w:eastAsia="Times New Roman" w:hAnsi="inherit" w:cs="Helvetica"/>
            <w:color w:val="999999"/>
            <w:sz w:val="17"/>
            <w:szCs w:val="17"/>
          </w:rPr>
          <w:fldChar w:fldCharType="end"/>
        </w:r>
        <w:r w:rsidRPr="00C476E3">
          <w:rPr>
            <w:rFonts w:ascii="inherit" w:eastAsia="Times New Roman" w:hAnsi="inherit" w:cs="Helvetica"/>
            <w:color w:val="999999"/>
            <w:sz w:val="17"/>
            <w:szCs w:val="17"/>
          </w:rPr>
          <w:t>, </w:t>
        </w:r>
        <w:r w:rsidRPr="00C476E3">
          <w:rPr>
            <w:rFonts w:ascii="inherit" w:eastAsia="Times New Roman" w:hAnsi="inherit" w:cs="Helvetica"/>
            <w:color w:val="999999"/>
            <w:sz w:val="17"/>
            <w:szCs w:val="17"/>
          </w:rPr>
          <w:fldChar w:fldCharType="begin"/>
        </w:r>
        <w:r w:rsidRPr="00C476E3">
          <w:rPr>
            <w:rFonts w:ascii="inherit" w:eastAsia="Times New Roman" w:hAnsi="inherit" w:cs="Helvetica"/>
            <w:color w:val="999999"/>
            <w:sz w:val="17"/>
            <w:szCs w:val="17"/>
          </w:rPr>
          <w:instrText xml:space="preserve"> HYPERLINK "http://www.easybiologyclass.com/tag/industrial-fermentation/" </w:instrText>
        </w:r>
        <w:r w:rsidRPr="00C476E3">
          <w:rPr>
            <w:rFonts w:ascii="inherit" w:eastAsia="Times New Roman" w:hAnsi="inherit" w:cs="Helvetica"/>
            <w:color w:val="999999"/>
            <w:sz w:val="17"/>
            <w:szCs w:val="17"/>
          </w:rPr>
          <w:fldChar w:fldCharType="separate"/>
        </w:r>
        <w:r w:rsidRPr="00C476E3">
          <w:rPr>
            <w:rFonts w:ascii="inherit" w:eastAsia="Times New Roman" w:hAnsi="inherit" w:cs="Helvetica"/>
            <w:color w:val="777777"/>
            <w:sz w:val="17"/>
            <w:szCs w:val="17"/>
            <w:u w:val="single"/>
            <w:bdr w:val="none" w:sz="0" w:space="0" w:color="auto" w:frame="1"/>
          </w:rPr>
          <w:t>Industrial Fermentation</w:t>
        </w:r>
        <w:r w:rsidRPr="00C476E3">
          <w:rPr>
            <w:rFonts w:ascii="inherit" w:eastAsia="Times New Roman" w:hAnsi="inherit" w:cs="Helvetica"/>
            <w:color w:val="999999"/>
            <w:sz w:val="17"/>
            <w:szCs w:val="17"/>
          </w:rPr>
          <w:fldChar w:fldCharType="end"/>
        </w:r>
        <w:r w:rsidRPr="00C476E3">
          <w:rPr>
            <w:rFonts w:ascii="inherit" w:eastAsia="Times New Roman" w:hAnsi="inherit" w:cs="Helvetica"/>
            <w:color w:val="999999"/>
            <w:sz w:val="17"/>
            <w:szCs w:val="17"/>
          </w:rPr>
          <w:t>, </w:t>
        </w:r>
        <w:r w:rsidRPr="00C476E3">
          <w:rPr>
            <w:rFonts w:ascii="inherit" w:eastAsia="Times New Roman" w:hAnsi="inherit" w:cs="Helvetica"/>
            <w:color w:val="999999"/>
            <w:sz w:val="17"/>
            <w:szCs w:val="17"/>
          </w:rPr>
          <w:fldChar w:fldCharType="begin"/>
        </w:r>
        <w:r w:rsidRPr="00C476E3">
          <w:rPr>
            <w:rFonts w:ascii="inherit" w:eastAsia="Times New Roman" w:hAnsi="inherit" w:cs="Helvetica"/>
            <w:color w:val="999999"/>
            <w:sz w:val="17"/>
            <w:szCs w:val="17"/>
          </w:rPr>
          <w:instrText xml:space="preserve"> HYPERLINK "http://www.easybiologyclass.com/tag/life-science-net-study-materials/" </w:instrText>
        </w:r>
        <w:r w:rsidRPr="00C476E3">
          <w:rPr>
            <w:rFonts w:ascii="inherit" w:eastAsia="Times New Roman" w:hAnsi="inherit" w:cs="Helvetica"/>
            <w:color w:val="999999"/>
            <w:sz w:val="17"/>
            <w:szCs w:val="17"/>
          </w:rPr>
          <w:fldChar w:fldCharType="separate"/>
        </w:r>
        <w:r w:rsidRPr="00C476E3">
          <w:rPr>
            <w:rFonts w:ascii="inherit" w:eastAsia="Times New Roman" w:hAnsi="inherit" w:cs="Helvetica"/>
            <w:color w:val="777777"/>
            <w:sz w:val="17"/>
            <w:szCs w:val="17"/>
            <w:u w:val="single"/>
            <w:bdr w:val="none" w:sz="0" w:space="0" w:color="auto" w:frame="1"/>
          </w:rPr>
          <w:t>Life Science NET Study Materials</w:t>
        </w:r>
        <w:r w:rsidRPr="00C476E3">
          <w:rPr>
            <w:rFonts w:ascii="inherit" w:eastAsia="Times New Roman" w:hAnsi="inherit" w:cs="Helvetica"/>
            <w:color w:val="999999"/>
            <w:sz w:val="17"/>
            <w:szCs w:val="17"/>
          </w:rPr>
          <w:fldChar w:fldCharType="end"/>
        </w:r>
        <w:r w:rsidRPr="00C476E3">
          <w:rPr>
            <w:rFonts w:ascii="inherit" w:eastAsia="Times New Roman" w:hAnsi="inherit" w:cs="Helvetica"/>
            <w:color w:val="999999"/>
            <w:sz w:val="17"/>
            <w:szCs w:val="17"/>
          </w:rPr>
          <w:t>.</w:t>
        </w:r>
      </w:ins>
    </w:p>
    <w:p w:rsidR="00C476E3" w:rsidRPr="00C476E3" w:rsidRDefault="00C476E3" w:rsidP="008363AC">
      <w:pPr>
        <w:shd w:val="clear" w:color="auto" w:fill="FCFCFC"/>
        <w:bidi w:val="0"/>
        <w:spacing w:after="0" w:line="360" w:lineRule="atLeast"/>
        <w:textAlignment w:val="baseline"/>
        <w:outlineLvl w:val="0"/>
        <w:rPr>
          <w:ins w:id="231" w:author="Unknown"/>
          <w:rFonts w:ascii="Georgia" w:eastAsia="Times New Roman" w:hAnsi="Georgia" w:cs="Helvetica"/>
          <w:color w:val="333333"/>
          <w:kern w:val="36"/>
          <w:sz w:val="20"/>
          <w:szCs w:val="20"/>
        </w:rPr>
      </w:pPr>
      <w:ins w:id="232" w:author="Unknown">
        <w:r w:rsidRPr="00C476E3">
          <w:rPr>
            <w:rFonts w:ascii="Georgia" w:eastAsia="Times New Roman" w:hAnsi="Georgia" w:cs="Helvetica"/>
            <w:color w:val="333333"/>
            <w:kern w:val="36"/>
            <w:sz w:val="20"/>
            <w:szCs w:val="20"/>
          </w:rPr>
          <w:t>Post navigation</w:t>
        </w:r>
      </w:ins>
    </w:p>
    <w:p w:rsidR="00C476E3" w:rsidRPr="00C476E3" w:rsidRDefault="00C476E3" w:rsidP="008363AC">
      <w:pPr>
        <w:shd w:val="clear" w:color="auto" w:fill="FCFCFC"/>
        <w:bidi w:val="0"/>
        <w:spacing w:after="0" w:line="360" w:lineRule="atLeast"/>
        <w:textAlignment w:val="baseline"/>
        <w:rPr>
          <w:ins w:id="233" w:author="Unknown"/>
          <w:rFonts w:ascii="inherit" w:eastAsia="Times New Roman" w:hAnsi="inherit" w:cs="Helvetica"/>
          <w:color w:val="333333"/>
          <w:sz w:val="20"/>
          <w:szCs w:val="20"/>
        </w:rPr>
      </w:pPr>
      <w:ins w:id="234"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"http://www.easybiologyclass.com/artery-vs-vein-similarities-and-differences-a-comparison-table/"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b/>
            <w:bCs/>
            <w:color w:val="646464"/>
            <w:sz w:val="17"/>
            <w:szCs w:val="17"/>
            <w:bdr w:val="none" w:sz="0" w:space="0" w:color="auto" w:frame="1"/>
          </w:rPr>
          <w:t>←</w:t>
        </w:r>
        <w:r w:rsidRPr="00C476E3">
          <w:rPr>
            <w:rFonts w:ascii="inherit" w:eastAsia="Times New Roman" w:hAnsi="inherit" w:cs="Helvetica"/>
            <w:b/>
            <w:bCs/>
            <w:color w:val="646464"/>
            <w:sz w:val="17"/>
            <w:szCs w:val="17"/>
            <w:bdr w:val="single" w:sz="6" w:space="5" w:color="D2D2D2" w:frame="1"/>
          </w:rPr>
          <w:t> </w:t>
        </w:r>
        <w:r w:rsidRPr="00C476E3">
          <w:rPr>
            <w:rFonts w:ascii="inherit" w:eastAsia="Times New Roman" w:hAnsi="inherit" w:cs="Helvetica"/>
            <w:b/>
            <w:bCs/>
            <w:color w:val="646464"/>
            <w:sz w:val="17"/>
            <w:szCs w:val="17"/>
            <w:u w:val="single"/>
            <w:bdr w:val="single" w:sz="6" w:space="5" w:color="D2D2D2" w:frame="1"/>
          </w:rPr>
          <w:t xml:space="preserve">Artery </w:t>
        </w:r>
        <w:proofErr w:type="spellStart"/>
        <w:r w:rsidRPr="00C476E3">
          <w:rPr>
            <w:rFonts w:ascii="inherit" w:eastAsia="Times New Roman" w:hAnsi="inherit" w:cs="Helvetica"/>
            <w:b/>
            <w:bCs/>
            <w:color w:val="646464"/>
            <w:sz w:val="17"/>
            <w:szCs w:val="17"/>
            <w:u w:val="single"/>
            <w:bdr w:val="single" w:sz="6" w:space="5" w:color="D2D2D2" w:frame="1"/>
          </w:rPr>
          <w:t>vs</w:t>
        </w:r>
        <w:proofErr w:type="spellEnd"/>
        <w:r w:rsidRPr="00C476E3">
          <w:rPr>
            <w:rFonts w:ascii="inherit" w:eastAsia="Times New Roman" w:hAnsi="inherit" w:cs="Helvetica"/>
            <w:b/>
            <w:bCs/>
            <w:color w:val="646464"/>
            <w:sz w:val="17"/>
            <w:szCs w:val="17"/>
            <w:u w:val="single"/>
            <w:bdr w:val="single" w:sz="6" w:space="5" w:color="D2D2D2" w:frame="1"/>
          </w:rPr>
          <w:t xml:space="preserve"> Vein: Similarities and…</w:t>
        </w:r>
        <w:r w:rsidRPr="00C476E3">
          <w:rPr>
            <w:rFonts w:ascii="inherit" w:eastAsia="Times New Roman" w:hAnsi="inherit" w:cs="Helvetica"/>
            <w:color w:val="333333"/>
            <w:sz w:val="20"/>
            <w:szCs w:val="20"/>
          </w:rPr>
          <w:fldChar w:fldCharType="end"/>
        </w:r>
      </w:ins>
    </w:p>
    <w:p w:rsidR="00C476E3" w:rsidRPr="00C476E3" w:rsidRDefault="00C476E3" w:rsidP="008363AC">
      <w:pPr>
        <w:shd w:val="clear" w:color="auto" w:fill="FCFCFC"/>
        <w:bidi w:val="0"/>
        <w:spacing w:after="0" w:line="360" w:lineRule="atLeast"/>
        <w:jc w:val="right"/>
        <w:textAlignment w:val="baseline"/>
        <w:rPr>
          <w:ins w:id="235" w:author="Unknown"/>
          <w:rFonts w:ascii="inherit" w:eastAsia="Times New Roman" w:hAnsi="inherit" w:cs="Helvetica"/>
          <w:color w:val="333333"/>
          <w:sz w:val="20"/>
          <w:szCs w:val="20"/>
        </w:rPr>
      </w:pPr>
      <w:ins w:id="236"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"http://www.easybiologyclass.com/batch-fermentation-vs-continuous-fermentation-process-similarities-and-differences-a-comparison-table/"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b/>
            <w:bCs/>
            <w:color w:val="646464"/>
            <w:sz w:val="17"/>
            <w:szCs w:val="17"/>
            <w:u w:val="single"/>
            <w:bdr w:val="single" w:sz="6" w:space="5" w:color="D2D2D2" w:frame="1"/>
          </w:rPr>
          <w:t xml:space="preserve">Batch Fermentation </w:t>
        </w:r>
        <w:proofErr w:type="spellStart"/>
        <w:r w:rsidRPr="00C476E3">
          <w:rPr>
            <w:rFonts w:ascii="inherit" w:eastAsia="Times New Roman" w:hAnsi="inherit" w:cs="Helvetica"/>
            <w:b/>
            <w:bCs/>
            <w:color w:val="646464"/>
            <w:sz w:val="17"/>
            <w:szCs w:val="17"/>
            <w:u w:val="single"/>
            <w:bdr w:val="single" w:sz="6" w:space="5" w:color="D2D2D2" w:frame="1"/>
          </w:rPr>
          <w:t>vs</w:t>
        </w:r>
        <w:proofErr w:type="spellEnd"/>
        <w:r w:rsidRPr="00C476E3">
          <w:rPr>
            <w:rFonts w:ascii="inherit" w:eastAsia="Times New Roman" w:hAnsi="inherit" w:cs="Helvetica"/>
            <w:b/>
            <w:bCs/>
            <w:color w:val="646464"/>
            <w:sz w:val="17"/>
            <w:szCs w:val="17"/>
            <w:u w:val="single"/>
            <w:bdr w:val="single" w:sz="6" w:space="5" w:color="D2D2D2" w:frame="1"/>
          </w:rPr>
          <w:t xml:space="preserve"> Continuous Fermentation…</w:t>
        </w:r>
        <w:r w:rsidRPr="00C476E3">
          <w:rPr>
            <w:rFonts w:ascii="inherit" w:eastAsia="Times New Roman" w:hAnsi="inherit" w:cs="Helvetica"/>
            <w:b/>
            <w:bCs/>
            <w:color w:val="646464"/>
            <w:sz w:val="17"/>
            <w:szCs w:val="17"/>
            <w:bdr w:val="single" w:sz="6" w:space="5" w:color="D2D2D2" w:frame="1"/>
          </w:rPr>
          <w:t> </w:t>
        </w:r>
        <w:r w:rsidRPr="00C476E3">
          <w:rPr>
            <w:rFonts w:ascii="inherit" w:eastAsia="Times New Roman" w:hAnsi="inherit" w:cs="Helvetica"/>
            <w:b/>
            <w:bCs/>
            <w:color w:val="646464"/>
            <w:sz w:val="17"/>
            <w:szCs w:val="17"/>
            <w:bdr w:val="none" w:sz="0" w:space="0" w:color="auto" w:frame="1"/>
          </w:rPr>
          <w:t>→</w:t>
        </w:r>
        <w:r w:rsidRPr="00C476E3">
          <w:rPr>
            <w:rFonts w:ascii="inherit" w:eastAsia="Times New Roman" w:hAnsi="inherit" w:cs="Helvetica"/>
            <w:color w:val="333333"/>
            <w:sz w:val="20"/>
            <w:szCs w:val="20"/>
          </w:rPr>
          <w:fldChar w:fldCharType="end"/>
        </w:r>
      </w:ins>
    </w:p>
    <w:p w:rsidR="00C476E3" w:rsidRPr="00C476E3" w:rsidRDefault="00C476E3" w:rsidP="008363AC">
      <w:pPr>
        <w:shd w:val="clear" w:color="auto" w:fill="FCFCFC"/>
        <w:bidi w:val="0"/>
        <w:spacing w:after="0" w:line="240" w:lineRule="atLeast"/>
        <w:textAlignment w:val="baseline"/>
        <w:outlineLvl w:val="2"/>
        <w:rPr>
          <w:ins w:id="237" w:author="Unknown"/>
          <w:rFonts w:ascii="Georgia" w:eastAsia="Times New Roman" w:hAnsi="Georgia" w:cs="Helvetica"/>
          <w:color w:val="0C0C0C"/>
          <w:sz w:val="21"/>
          <w:szCs w:val="21"/>
        </w:rPr>
      </w:pPr>
      <w:ins w:id="238" w:author="Unknown">
        <w:r w:rsidRPr="00C476E3">
          <w:rPr>
            <w:rFonts w:ascii="Georgia" w:eastAsia="Times New Roman" w:hAnsi="Georgia" w:cs="Helvetica"/>
            <w:color w:val="0C0C0C"/>
            <w:sz w:val="21"/>
            <w:szCs w:val="21"/>
          </w:rPr>
          <w:t>Leave a Reply</w:t>
        </w:r>
      </w:ins>
    </w:p>
    <w:p w:rsidR="00C476E3" w:rsidRPr="00C476E3" w:rsidRDefault="00C476E3" w:rsidP="008363AC">
      <w:pPr>
        <w:bidi w:val="0"/>
        <w:spacing w:after="0" w:line="240" w:lineRule="auto"/>
        <w:jc w:val="center"/>
        <w:rPr>
          <w:rFonts w:ascii="Arial" w:eastAsia="Times New Roman" w:hAnsi="Arial" w:cs="Arial"/>
          <w:vanish/>
          <w:sz w:val="16"/>
          <w:szCs w:val="16"/>
        </w:rPr>
      </w:pPr>
      <w:r w:rsidRPr="00C476E3">
        <w:rPr>
          <w:rFonts w:ascii="Arial" w:eastAsia="Times New Roman" w:hAnsi="Arial" w:cs="Arial"/>
          <w:vanish/>
          <w:sz w:val="16"/>
          <w:szCs w:val="16"/>
          <w:rtl/>
        </w:rPr>
        <w:t>أعلى النموذج</w:t>
      </w:r>
    </w:p>
    <w:p w:rsidR="00C476E3" w:rsidRPr="00C476E3" w:rsidRDefault="00C476E3" w:rsidP="008363AC">
      <w:pPr>
        <w:shd w:val="clear" w:color="auto" w:fill="FCFCFC"/>
        <w:bidi w:val="0"/>
        <w:spacing w:after="0" w:line="360" w:lineRule="atLeast"/>
        <w:textAlignment w:val="baseline"/>
        <w:rPr>
          <w:ins w:id="239" w:author="Unknown"/>
          <w:rFonts w:ascii="inherit" w:eastAsia="Times New Roman" w:hAnsi="inherit" w:cs="Helvetica"/>
          <w:color w:val="999999"/>
          <w:sz w:val="16"/>
          <w:szCs w:val="16"/>
        </w:rPr>
      </w:pPr>
      <w:ins w:id="240" w:author="Unknown">
        <w:r w:rsidRPr="00C476E3">
          <w:rPr>
            <w:rFonts w:ascii="inherit" w:eastAsia="Times New Roman" w:hAnsi="inherit" w:cs="Helvetica"/>
            <w:color w:val="999999"/>
            <w:sz w:val="16"/>
            <w:szCs w:val="16"/>
            <w:bdr w:val="none" w:sz="0" w:space="0" w:color="auto" w:frame="1"/>
          </w:rPr>
          <w:t>Your email address will not be published.</w:t>
        </w:r>
        <w:r w:rsidRPr="00C476E3">
          <w:rPr>
            <w:rFonts w:ascii="inherit" w:eastAsia="Times New Roman" w:hAnsi="inherit" w:cs="Helvetica"/>
            <w:color w:val="999999"/>
            <w:sz w:val="16"/>
            <w:szCs w:val="16"/>
          </w:rPr>
          <w:t> Required fields are marked </w:t>
        </w:r>
        <w:r w:rsidRPr="00C476E3">
          <w:rPr>
            <w:rFonts w:ascii="inherit" w:eastAsia="Times New Roman" w:hAnsi="inherit" w:cs="Helvetica"/>
            <w:color w:val="A40802"/>
            <w:sz w:val="16"/>
            <w:szCs w:val="16"/>
            <w:bdr w:val="none" w:sz="0" w:space="0" w:color="auto" w:frame="1"/>
          </w:rPr>
          <w:t>*</w:t>
        </w:r>
      </w:ins>
    </w:p>
    <w:p w:rsidR="00C476E3" w:rsidRPr="00C476E3" w:rsidRDefault="00C476E3" w:rsidP="008363AC">
      <w:pPr>
        <w:shd w:val="clear" w:color="auto" w:fill="FCFCFC"/>
        <w:bidi w:val="0"/>
        <w:spacing w:after="300" w:line="360" w:lineRule="atLeast"/>
        <w:textAlignment w:val="baseline"/>
        <w:rPr>
          <w:ins w:id="241" w:author="Unknown"/>
          <w:rFonts w:ascii="inherit" w:eastAsia="Times New Roman" w:hAnsi="inherit" w:cs="Helvetica"/>
          <w:color w:val="333333"/>
          <w:sz w:val="20"/>
          <w:szCs w:val="20"/>
        </w:rPr>
      </w:pPr>
      <w:ins w:id="242" w:author="Unknown">
        <w:r w:rsidRPr="00C476E3">
          <w:rPr>
            <w:rFonts w:ascii="inherit" w:eastAsia="Times New Roman" w:hAnsi="inherit" w:cs="Helvetica"/>
            <w:color w:val="333333"/>
            <w:sz w:val="20"/>
            <w:szCs w:val="20"/>
          </w:rPr>
          <w:t>Comment</w:t>
        </w:r>
        <w:r w:rsidRPr="00C476E3">
          <w:rPr>
            <w:rFonts w:ascii="inherit" w:eastAsia="Times New Roman" w:hAnsi="inherit" w:cs="Helvetica"/>
            <w:color w:val="333333"/>
            <w:sz w:val="20"/>
            <w:szCs w:val="20"/>
          </w:rPr>
          <w:object w:dxaOrig="4320" w:dyaOrig="4320">
            <v:shape id="_x0000_i1068" type="#_x0000_t75" style="width:192.75pt;height:96.75pt" o:ole="">
              <v:imagedata r:id="rId43" o:title=""/>
            </v:shape>
            <w:control r:id="rId44" w:name="DefaultOcxName3" w:shapeid="_x0000_i1068"/>
          </w:object>
        </w:r>
      </w:ins>
    </w:p>
    <w:p w:rsidR="00C476E3" w:rsidRPr="00C476E3" w:rsidRDefault="00C476E3" w:rsidP="008363AC">
      <w:pPr>
        <w:shd w:val="clear" w:color="auto" w:fill="FCFCFC"/>
        <w:bidi w:val="0"/>
        <w:spacing w:after="0" w:line="360" w:lineRule="atLeast"/>
        <w:textAlignment w:val="baseline"/>
        <w:rPr>
          <w:ins w:id="243" w:author="Unknown"/>
          <w:rFonts w:ascii="inherit" w:eastAsia="Times New Roman" w:hAnsi="inherit" w:cs="Helvetica"/>
          <w:color w:val="333333"/>
          <w:sz w:val="20"/>
          <w:szCs w:val="20"/>
        </w:rPr>
      </w:pPr>
      <w:ins w:id="244" w:author="Unknown">
        <w:r w:rsidRPr="00C476E3">
          <w:rPr>
            <w:rFonts w:ascii="inherit" w:eastAsia="Times New Roman" w:hAnsi="inherit" w:cs="Helvetica"/>
            <w:color w:val="333333"/>
            <w:sz w:val="20"/>
            <w:szCs w:val="20"/>
          </w:rPr>
          <w:t>Name </w:t>
        </w:r>
        <w:r w:rsidRPr="00C476E3">
          <w:rPr>
            <w:rFonts w:ascii="inherit" w:eastAsia="Times New Roman" w:hAnsi="inherit" w:cs="Helvetica"/>
            <w:color w:val="A40802"/>
            <w:sz w:val="20"/>
            <w:szCs w:val="20"/>
            <w:bdr w:val="none" w:sz="0" w:space="0" w:color="auto" w:frame="1"/>
          </w:rPr>
          <w:t>*</w:t>
        </w:r>
        <w:r w:rsidRPr="00C476E3">
          <w:rPr>
            <w:rFonts w:ascii="inherit" w:eastAsia="Times New Roman" w:hAnsi="inherit" w:cs="Helvetica"/>
            <w:color w:val="333333"/>
            <w:sz w:val="20"/>
            <w:szCs w:val="20"/>
          </w:rPr>
          <w:object w:dxaOrig="4320" w:dyaOrig="4320">
            <v:shape id="_x0000_i1071" type="#_x0000_t75" style="width:123.75pt;height:18pt" o:ole="">
              <v:imagedata r:id="rId45" o:title=""/>
            </v:shape>
            <w:control r:id="rId46" w:name="DefaultOcxName4" w:shapeid="_x0000_i1071"/>
          </w:object>
        </w:r>
      </w:ins>
    </w:p>
    <w:p w:rsidR="00C476E3" w:rsidRPr="00C476E3" w:rsidRDefault="00C476E3" w:rsidP="008363AC">
      <w:pPr>
        <w:shd w:val="clear" w:color="auto" w:fill="FCFCFC"/>
        <w:bidi w:val="0"/>
        <w:spacing w:after="0" w:line="360" w:lineRule="atLeast"/>
        <w:textAlignment w:val="baseline"/>
        <w:rPr>
          <w:ins w:id="245" w:author="Unknown"/>
          <w:rFonts w:ascii="inherit" w:eastAsia="Times New Roman" w:hAnsi="inherit" w:cs="Helvetica"/>
          <w:color w:val="333333"/>
          <w:sz w:val="20"/>
          <w:szCs w:val="20"/>
        </w:rPr>
      </w:pPr>
      <w:ins w:id="246" w:author="Unknown">
        <w:r w:rsidRPr="00C476E3">
          <w:rPr>
            <w:rFonts w:ascii="inherit" w:eastAsia="Times New Roman" w:hAnsi="inherit" w:cs="Helvetica"/>
            <w:color w:val="333333"/>
            <w:sz w:val="20"/>
            <w:szCs w:val="20"/>
          </w:rPr>
          <w:t>Email </w:t>
        </w:r>
        <w:r w:rsidRPr="00C476E3">
          <w:rPr>
            <w:rFonts w:ascii="inherit" w:eastAsia="Times New Roman" w:hAnsi="inherit" w:cs="Helvetica"/>
            <w:color w:val="A40802"/>
            <w:sz w:val="20"/>
            <w:szCs w:val="20"/>
            <w:bdr w:val="none" w:sz="0" w:space="0" w:color="auto" w:frame="1"/>
          </w:rPr>
          <w:t>*</w:t>
        </w:r>
        <w:r w:rsidRPr="00C476E3">
          <w:rPr>
            <w:rFonts w:ascii="inherit" w:eastAsia="Times New Roman" w:hAnsi="inherit" w:cs="Helvetica"/>
            <w:color w:val="333333"/>
            <w:sz w:val="20"/>
            <w:szCs w:val="20"/>
          </w:rPr>
          <w:object w:dxaOrig="4320" w:dyaOrig="4320">
            <v:shape id="_x0000_i1074" type="#_x0000_t75" style="width:123.75pt;height:18pt" o:ole="">
              <v:imagedata r:id="rId47" o:title=""/>
            </v:shape>
            <w:control r:id="rId48" w:name="DefaultOcxName5" w:shapeid="_x0000_i1074"/>
          </w:object>
        </w:r>
      </w:ins>
    </w:p>
    <w:p w:rsidR="00C476E3" w:rsidRPr="00C476E3" w:rsidRDefault="00C476E3" w:rsidP="008363AC">
      <w:pPr>
        <w:shd w:val="clear" w:color="auto" w:fill="FCFCFC"/>
        <w:bidi w:val="0"/>
        <w:spacing w:after="300" w:line="360" w:lineRule="atLeast"/>
        <w:textAlignment w:val="baseline"/>
        <w:rPr>
          <w:ins w:id="247" w:author="Unknown"/>
          <w:rFonts w:ascii="inherit" w:eastAsia="Times New Roman" w:hAnsi="inherit" w:cs="Helvetica"/>
          <w:color w:val="333333"/>
          <w:sz w:val="20"/>
          <w:szCs w:val="20"/>
        </w:rPr>
      </w:pPr>
      <w:ins w:id="248" w:author="Unknown">
        <w:r w:rsidRPr="00C476E3">
          <w:rPr>
            <w:rFonts w:ascii="inherit" w:eastAsia="Times New Roman" w:hAnsi="inherit" w:cs="Helvetica"/>
            <w:color w:val="333333"/>
            <w:sz w:val="20"/>
            <w:szCs w:val="20"/>
          </w:rPr>
          <w:t>Website</w:t>
        </w:r>
        <w:r w:rsidRPr="00C476E3">
          <w:rPr>
            <w:rFonts w:ascii="inherit" w:eastAsia="Times New Roman" w:hAnsi="inherit" w:cs="Helvetica"/>
            <w:color w:val="333333"/>
            <w:sz w:val="20"/>
            <w:szCs w:val="20"/>
          </w:rPr>
          <w:object w:dxaOrig="4320" w:dyaOrig="4320">
            <v:shape id="_x0000_i1077" type="#_x0000_t75" style="width:123.75pt;height:18pt" o:ole="">
              <v:imagedata r:id="rId49" o:title=""/>
            </v:shape>
            <w:control r:id="rId50" w:name="DefaultOcxName6" w:shapeid="_x0000_i1077"/>
          </w:object>
        </w:r>
      </w:ins>
    </w:p>
    <w:p w:rsidR="00C476E3" w:rsidRPr="00C476E3" w:rsidRDefault="00C476E3" w:rsidP="008363AC">
      <w:pPr>
        <w:shd w:val="clear" w:color="auto" w:fill="FCFCFC"/>
        <w:bidi w:val="0"/>
        <w:spacing w:after="480" w:line="360" w:lineRule="atLeast"/>
        <w:textAlignment w:val="baseline"/>
        <w:rPr>
          <w:ins w:id="249" w:author="Unknown"/>
          <w:rFonts w:ascii="inherit" w:eastAsia="Times New Roman" w:hAnsi="inherit" w:cs="Helvetica"/>
          <w:color w:val="333333"/>
          <w:sz w:val="20"/>
          <w:szCs w:val="20"/>
        </w:rPr>
      </w:pPr>
      <w:ins w:id="250" w:author="Unknown">
        <w:r w:rsidRPr="00C476E3">
          <w:rPr>
            <w:rFonts w:ascii="inherit" w:eastAsia="Times New Roman" w:hAnsi="inherit" w:cs="Helvetica"/>
            <w:color w:val="333333"/>
            <w:sz w:val="20"/>
            <w:szCs w:val="20"/>
          </w:rPr>
          <w:object w:dxaOrig="4320" w:dyaOrig="4320">
            <v:shape id="_x0000_i1079" type="#_x0000_t75" style="width:64.5pt;height:21.75pt" o:ole="">
              <v:imagedata r:id="rId51" o:title=""/>
            </v:shape>
            <w:control r:id="rId52" w:name="DefaultOcxName7" w:shapeid="_x0000_i1079"/>
          </w:object>
        </w:r>
      </w:ins>
    </w:p>
    <w:p w:rsidR="00C476E3" w:rsidRPr="00C476E3" w:rsidRDefault="00C476E3" w:rsidP="008363AC">
      <w:pPr>
        <w:bidi w:val="0"/>
        <w:spacing w:after="0" w:line="240" w:lineRule="auto"/>
        <w:jc w:val="center"/>
        <w:rPr>
          <w:rFonts w:ascii="Arial" w:eastAsia="Times New Roman" w:hAnsi="Arial" w:cs="Arial"/>
          <w:vanish/>
          <w:sz w:val="16"/>
          <w:szCs w:val="16"/>
        </w:rPr>
      </w:pPr>
      <w:r w:rsidRPr="00C476E3">
        <w:rPr>
          <w:rFonts w:ascii="Arial" w:eastAsia="Times New Roman" w:hAnsi="Arial" w:cs="Arial"/>
          <w:vanish/>
          <w:sz w:val="16"/>
          <w:szCs w:val="16"/>
          <w:rtl/>
        </w:rPr>
        <w:lastRenderedPageBreak/>
        <w:t>أسفل النموذج</w:t>
      </w:r>
    </w:p>
    <w:p w:rsidR="00C476E3" w:rsidRPr="00C476E3" w:rsidRDefault="00C476E3" w:rsidP="008363AC">
      <w:pPr>
        <w:shd w:val="clear" w:color="auto" w:fill="FCFCFC"/>
        <w:bidi w:val="0"/>
        <w:spacing w:after="0" w:line="360" w:lineRule="atLeast"/>
        <w:textAlignment w:val="baseline"/>
        <w:rPr>
          <w:ins w:id="251" w:author="Unknown"/>
          <w:rFonts w:ascii="inherit" w:eastAsia="Times New Roman" w:hAnsi="inherit" w:cs="Helvetica"/>
          <w:color w:val="333333"/>
          <w:sz w:val="20"/>
          <w:szCs w:val="20"/>
        </w:rPr>
      </w:pPr>
      <w:ins w:id="252" w:author="Unknown">
        <w:r w:rsidRPr="00C476E3">
          <w:rPr>
            <w:rFonts w:ascii="inherit" w:eastAsia="Times New Roman" w:hAnsi="inherit" w:cs="Helvetica"/>
            <w:noProof/>
            <w:color w:val="0021F9"/>
            <w:sz w:val="20"/>
            <w:szCs w:val="20"/>
            <w:bdr w:val="none" w:sz="0" w:space="0" w:color="auto" w:frame="1"/>
            <w:rPrChange w:id="253" w:author="Unknown">
              <w:rPr>
                <w:noProof/>
              </w:rPr>
            </w:rPrChange>
          </w:rPr>
          <w:drawing>
            <wp:inline distT="0" distB="0" distL="0" distR="0" wp14:anchorId="6D25C485" wp14:editId="5CF12284">
              <wp:extent cx="2571750" cy="1390650"/>
              <wp:effectExtent l="0" t="0" r="0" b="0"/>
              <wp:docPr id="10" name="صورة 10" descr="http://www.easybiologyclass.com/wp-content/uploads/2016/06/biology-question-bank-answer-key-easybiologyclass-e1475671075589.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asybiologyclass.com/wp-content/uploads/2016/06/biology-question-bank-answer-key-easybiologyclass-e1475671075589.jpg">
                        <a:hlinkClick r:id="rId21"/>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571750" cy="1390650"/>
                      </a:xfrm>
                      <a:prstGeom prst="rect">
                        <a:avLst/>
                      </a:prstGeom>
                      <a:noFill/>
                      <a:ln>
                        <a:noFill/>
                      </a:ln>
                    </pic:spPr>
                  </pic:pic>
                </a:graphicData>
              </a:graphic>
            </wp:inline>
          </w:drawing>
        </w:r>
      </w:ins>
    </w:p>
    <w:p w:rsidR="00C476E3" w:rsidRPr="00C476E3" w:rsidRDefault="00C476E3" w:rsidP="008363AC">
      <w:pPr>
        <w:shd w:val="clear" w:color="auto" w:fill="FCFCFC"/>
        <w:bidi w:val="0"/>
        <w:spacing w:after="225" w:line="360" w:lineRule="atLeast"/>
        <w:textAlignment w:val="baseline"/>
        <w:outlineLvl w:val="2"/>
        <w:rPr>
          <w:ins w:id="254" w:author="Unknown"/>
          <w:rFonts w:ascii="Georgia" w:eastAsia="Times New Roman" w:hAnsi="Georgia" w:cs="Helvetica"/>
          <w:b/>
          <w:bCs/>
          <w:color w:val="3B3B3B"/>
          <w:sz w:val="23"/>
          <w:szCs w:val="23"/>
        </w:rPr>
      </w:pPr>
      <w:ins w:id="255" w:author="Unknown">
        <w:r w:rsidRPr="00C476E3">
          <w:rPr>
            <w:rFonts w:ascii="Georgia" w:eastAsia="Times New Roman" w:hAnsi="Georgia" w:cs="Helvetica"/>
            <w:b/>
            <w:bCs/>
            <w:color w:val="3B3B3B"/>
            <w:sz w:val="23"/>
            <w:szCs w:val="23"/>
          </w:rPr>
          <w:t>Related Posts</w:t>
        </w:r>
      </w:ins>
    </w:p>
    <w:p w:rsidR="00C476E3" w:rsidRPr="00C476E3" w:rsidRDefault="00C476E3" w:rsidP="008363AC">
      <w:pPr>
        <w:numPr>
          <w:ilvl w:val="0"/>
          <w:numId w:val="3"/>
        </w:numPr>
        <w:shd w:val="clear" w:color="auto" w:fill="FCFCFC"/>
        <w:bidi w:val="0"/>
        <w:spacing w:after="0" w:line="360" w:lineRule="atLeast"/>
        <w:ind w:left="0"/>
        <w:textAlignment w:val="baseline"/>
        <w:rPr>
          <w:ins w:id="256" w:author="Unknown"/>
          <w:rFonts w:ascii="inherit" w:eastAsia="Times New Roman" w:hAnsi="inherit" w:cs="Helvetica"/>
          <w:color w:val="333333"/>
          <w:sz w:val="20"/>
          <w:szCs w:val="20"/>
        </w:rPr>
      </w:pPr>
      <w:ins w:id="257"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"http://www.easybiologyclass.com/batch-fermentation-vs-continuous-fermentation-process-similarities-and-differences-a-comparison-table/"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 xml:space="preserve">Batch Fermentation </w:t>
        </w:r>
        <w:proofErr w:type="spellStart"/>
        <w:r w:rsidRPr="00C476E3">
          <w:rPr>
            <w:rFonts w:ascii="inherit" w:eastAsia="Times New Roman" w:hAnsi="inherit" w:cs="Helvetica"/>
            <w:color w:val="0021F9"/>
            <w:sz w:val="20"/>
            <w:szCs w:val="20"/>
            <w:u w:val="single"/>
            <w:bdr w:val="none" w:sz="0" w:space="0" w:color="auto" w:frame="1"/>
          </w:rPr>
          <w:t>vs</w:t>
        </w:r>
        <w:proofErr w:type="spellEnd"/>
        <w:r w:rsidRPr="00C476E3">
          <w:rPr>
            <w:rFonts w:ascii="inherit" w:eastAsia="Times New Roman" w:hAnsi="inherit" w:cs="Helvetica"/>
            <w:color w:val="0021F9"/>
            <w:sz w:val="20"/>
            <w:szCs w:val="20"/>
            <w:u w:val="single"/>
            <w:bdr w:val="none" w:sz="0" w:space="0" w:color="auto" w:frame="1"/>
          </w:rPr>
          <w:t xml:space="preserve"> Continuous Fermentation Process: Similarities and Differences – A Comparison Table</w:t>
        </w:r>
        <w:r w:rsidRPr="00C476E3">
          <w:rPr>
            <w:rFonts w:ascii="inherit" w:eastAsia="Times New Roman" w:hAnsi="inherit" w:cs="Helvetica"/>
            <w:color w:val="333333"/>
            <w:sz w:val="20"/>
            <w:szCs w:val="20"/>
          </w:rPr>
          <w:fldChar w:fldCharType="end"/>
        </w:r>
      </w:ins>
    </w:p>
    <w:p w:rsidR="00C476E3" w:rsidRPr="00C476E3" w:rsidRDefault="00C476E3" w:rsidP="008363AC">
      <w:pPr>
        <w:numPr>
          <w:ilvl w:val="0"/>
          <w:numId w:val="3"/>
        </w:numPr>
        <w:shd w:val="clear" w:color="auto" w:fill="FCFCFC"/>
        <w:bidi w:val="0"/>
        <w:spacing w:after="0" w:line="360" w:lineRule="atLeast"/>
        <w:ind w:left="0"/>
        <w:textAlignment w:val="baseline"/>
        <w:rPr>
          <w:ins w:id="258" w:author="Unknown"/>
          <w:rFonts w:ascii="inherit" w:eastAsia="Times New Roman" w:hAnsi="inherit" w:cs="Helvetica"/>
          <w:color w:val="333333"/>
          <w:sz w:val="20"/>
          <w:szCs w:val="20"/>
        </w:rPr>
      </w:pPr>
      <w:ins w:id="259"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"http://www.easybiologyclass.com/biology-examination-question-bank-archive-of-almost-all-types-of-examinations-in-biologylife-sciences/mahatma-gandhi-mg-university-previous-year-question-paper-archive/industrial-food-microbiology-may-2012-mgu-msc-botany/"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Industrial and Food Microbiology May 2012 MGU MSc Botany</w:t>
        </w:r>
        <w:r w:rsidRPr="00C476E3">
          <w:rPr>
            <w:rFonts w:ascii="inherit" w:eastAsia="Times New Roman" w:hAnsi="inherit" w:cs="Helvetica"/>
            <w:color w:val="333333"/>
            <w:sz w:val="20"/>
            <w:szCs w:val="20"/>
          </w:rPr>
          <w:fldChar w:fldCharType="end"/>
        </w:r>
      </w:ins>
    </w:p>
    <w:p w:rsidR="00C476E3" w:rsidRPr="00C476E3" w:rsidRDefault="00C476E3" w:rsidP="008363AC">
      <w:pPr>
        <w:numPr>
          <w:ilvl w:val="0"/>
          <w:numId w:val="3"/>
        </w:numPr>
        <w:shd w:val="clear" w:color="auto" w:fill="FCFCFC"/>
        <w:bidi w:val="0"/>
        <w:spacing w:after="0" w:line="360" w:lineRule="atLeast"/>
        <w:ind w:left="0"/>
        <w:textAlignment w:val="baseline"/>
        <w:rPr>
          <w:ins w:id="260" w:author="Unknown"/>
          <w:rFonts w:ascii="inherit" w:eastAsia="Times New Roman" w:hAnsi="inherit" w:cs="Helvetica"/>
          <w:color w:val="333333"/>
          <w:sz w:val="20"/>
          <w:szCs w:val="20"/>
        </w:rPr>
      </w:pPr>
      <w:ins w:id="261"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"http://www.easybiologyclass.com/biology-exams/gate-syllabus-biotechnology-bt-latest-2015/"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GATE Syllabus: Biotechnology (BT) Latest – 2015</w:t>
        </w:r>
        <w:r w:rsidRPr="00C476E3">
          <w:rPr>
            <w:rFonts w:ascii="inherit" w:eastAsia="Times New Roman" w:hAnsi="inherit" w:cs="Helvetica"/>
            <w:color w:val="333333"/>
            <w:sz w:val="20"/>
            <w:szCs w:val="20"/>
          </w:rPr>
          <w:fldChar w:fldCharType="end"/>
        </w:r>
      </w:ins>
    </w:p>
    <w:p w:rsidR="00C476E3" w:rsidRPr="00C476E3" w:rsidRDefault="00C476E3" w:rsidP="008363AC">
      <w:pPr>
        <w:numPr>
          <w:ilvl w:val="0"/>
          <w:numId w:val="3"/>
        </w:numPr>
        <w:shd w:val="clear" w:color="auto" w:fill="FCFCFC"/>
        <w:bidi w:val="0"/>
        <w:spacing w:after="0" w:line="360" w:lineRule="atLeast"/>
        <w:ind w:left="0"/>
        <w:textAlignment w:val="baseline"/>
        <w:rPr>
          <w:ins w:id="262" w:author="Unknown"/>
          <w:rFonts w:ascii="inherit" w:eastAsia="Times New Roman" w:hAnsi="inherit" w:cs="Helvetica"/>
          <w:color w:val="333333"/>
          <w:sz w:val="20"/>
          <w:szCs w:val="20"/>
        </w:rPr>
      </w:pPr>
      <w:ins w:id="263"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"http://www.easybiologyclass.com/enzyme-cell-immobilization-techniques/"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Enzyme Immobilization Methods and Applications (Biotechnology Lecture Notes)</w:t>
        </w:r>
        <w:r w:rsidRPr="00C476E3">
          <w:rPr>
            <w:rFonts w:ascii="inherit" w:eastAsia="Times New Roman" w:hAnsi="inherit" w:cs="Helvetica"/>
            <w:color w:val="333333"/>
            <w:sz w:val="20"/>
            <w:szCs w:val="20"/>
          </w:rPr>
          <w:fldChar w:fldCharType="end"/>
        </w:r>
      </w:ins>
    </w:p>
    <w:p w:rsidR="00C476E3" w:rsidRPr="00C476E3" w:rsidRDefault="00C476E3" w:rsidP="008363AC">
      <w:pPr>
        <w:numPr>
          <w:ilvl w:val="0"/>
          <w:numId w:val="3"/>
        </w:numPr>
        <w:shd w:val="clear" w:color="auto" w:fill="FCFCFC"/>
        <w:bidi w:val="0"/>
        <w:spacing w:after="0" w:line="360" w:lineRule="atLeast"/>
        <w:ind w:left="0"/>
        <w:textAlignment w:val="baseline"/>
        <w:rPr>
          <w:ins w:id="264" w:author="Unknown"/>
          <w:rFonts w:ascii="inherit" w:eastAsia="Times New Roman" w:hAnsi="inherit" w:cs="Helvetica"/>
          <w:color w:val="333333"/>
          <w:sz w:val="20"/>
          <w:szCs w:val="20"/>
        </w:rPr>
      </w:pPr>
      <w:ins w:id="265"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"http://www.easybiologyclass.com/cell-cycle-checkpoints-regulation-cancer/"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Cell Cycle Checkpoints in Regulation of Cell Division and Cancer</w:t>
        </w:r>
        <w:r w:rsidRPr="00C476E3">
          <w:rPr>
            <w:rFonts w:ascii="inherit" w:eastAsia="Times New Roman" w:hAnsi="inherit" w:cs="Helvetica"/>
            <w:color w:val="333333"/>
            <w:sz w:val="20"/>
            <w:szCs w:val="20"/>
          </w:rPr>
          <w:fldChar w:fldCharType="end"/>
        </w:r>
      </w:ins>
    </w:p>
    <w:p w:rsidR="00C476E3" w:rsidRPr="00C476E3" w:rsidRDefault="00C476E3" w:rsidP="008363AC">
      <w:pPr>
        <w:numPr>
          <w:ilvl w:val="0"/>
          <w:numId w:val="3"/>
        </w:numPr>
        <w:shd w:val="clear" w:color="auto" w:fill="FCFCFC"/>
        <w:bidi w:val="0"/>
        <w:spacing w:after="0" w:line="360" w:lineRule="atLeast"/>
        <w:ind w:left="0"/>
        <w:textAlignment w:val="baseline"/>
        <w:rPr>
          <w:ins w:id="266" w:author="Unknown"/>
          <w:rFonts w:ascii="inherit" w:eastAsia="Times New Roman" w:hAnsi="inherit" w:cs="Helvetica"/>
          <w:color w:val="333333"/>
          <w:sz w:val="20"/>
          <w:szCs w:val="20"/>
        </w:rPr>
      </w:pPr>
      <w:ins w:id="267"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"http://www.easybiologyclass.com/topic-biotechnology/"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Biotechnology: Online Tutorials, Lecture Notes, PPTs &amp; Study Materials</w:t>
        </w:r>
        <w:r w:rsidRPr="00C476E3">
          <w:rPr>
            <w:rFonts w:ascii="inherit" w:eastAsia="Times New Roman" w:hAnsi="inherit" w:cs="Helvetica"/>
            <w:color w:val="333333"/>
            <w:sz w:val="20"/>
            <w:szCs w:val="20"/>
          </w:rPr>
          <w:fldChar w:fldCharType="end"/>
        </w:r>
      </w:ins>
    </w:p>
    <w:p w:rsidR="00C476E3" w:rsidRPr="00C476E3" w:rsidRDefault="00C476E3" w:rsidP="008363AC">
      <w:pPr>
        <w:shd w:val="clear" w:color="auto" w:fill="FCFCFC"/>
        <w:bidi w:val="0"/>
        <w:spacing w:after="225" w:line="360" w:lineRule="atLeast"/>
        <w:textAlignment w:val="baseline"/>
        <w:outlineLvl w:val="2"/>
        <w:rPr>
          <w:ins w:id="268" w:author="Unknown"/>
          <w:rFonts w:ascii="Georgia" w:eastAsia="Times New Roman" w:hAnsi="Georgia" w:cs="Helvetica"/>
          <w:b/>
          <w:bCs/>
          <w:color w:val="3B3B3B"/>
          <w:sz w:val="23"/>
          <w:szCs w:val="23"/>
        </w:rPr>
      </w:pPr>
      <w:ins w:id="269" w:author="Unknown">
        <w:r w:rsidRPr="00C476E3">
          <w:rPr>
            <w:rFonts w:ascii="Georgia" w:eastAsia="Times New Roman" w:hAnsi="Georgia" w:cs="Helvetica"/>
            <w:b/>
            <w:bCs/>
            <w:color w:val="3B3B3B"/>
            <w:sz w:val="23"/>
            <w:szCs w:val="23"/>
          </w:rPr>
          <w:t>Recent Posts</w:t>
        </w:r>
      </w:ins>
    </w:p>
    <w:p w:rsidR="00C476E3" w:rsidRPr="00C476E3" w:rsidRDefault="00C476E3" w:rsidP="008363AC">
      <w:pPr>
        <w:shd w:val="clear" w:color="auto" w:fill="FCFCFC"/>
        <w:bidi w:val="0"/>
        <w:spacing w:after="0" w:line="360" w:lineRule="atLeast"/>
        <w:textAlignment w:val="baseline"/>
        <w:rPr>
          <w:ins w:id="270" w:author="Unknown"/>
          <w:rFonts w:ascii="inherit" w:eastAsia="Times New Roman" w:hAnsi="inherit" w:cs="Helvetica"/>
          <w:color w:val="333333"/>
          <w:sz w:val="20"/>
          <w:szCs w:val="20"/>
        </w:rPr>
      </w:pPr>
      <w:ins w:id="271" w:author="Unknown">
        <w:r w:rsidRPr="00C476E3">
          <w:rPr>
            <w:rFonts w:ascii="inherit" w:eastAsia="Times New Roman" w:hAnsi="inherit" w:cs="Helvetica"/>
            <w:noProof/>
            <w:color w:val="333333"/>
            <w:sz w:val="20"/>
            <w:szCs w:val="20"/>
            <w:rPrChange w:id="272" w:author="Unknown">
              <w:rPr>
                <w:noProof/>
              </w:rPr>
            </w:rPrChange>
          </w:rPr>
          <w:drawing>
            <wp:inline distT="0" distB="0" distL="0" distR="0" wp14:anchorId="29C61A11" wp14:editId="2FE2B82C">
              <wp:extent cx="476250" cy="476250"/>
              <wp:effectExtent l="0" t="0" r="0" b="0"/>
              <wp:docPr id="11" name="صورة 11" descr="Folded Fibre Model of Chromoso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olded Fibre Model of Chromosomes"/>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ins>
    </w:p>
    <w:p w:rsidR="00C476E3" w:rsidRPr="00C476E3" w:rsidRDefault="00C476E3" w:rsidP="008363AC">
      <w:pPr>
        <w:shd w:val="clear" w:color="auto" w:fill="FCFCFC"/>
        <w:bidi w:val="0"/>
        <w:spacing w:after="0" w:line="360" w:lineRule="atLeast"/>
        <w:textAlignment w:val="baseline"/>
        <w:outlineLvl w:val="3"/>
        <w:rPr>
          <w:ins w:id="273" w:author="Unknown"/>
          <w:rFonts w:ascii="Georgia" w:eastAsia="Times New Roman" w:hAnsi="Georgia" w:cs="Helvetica"/>
          <w:color w:val="333333"/>
          <w:sz w:val="20"/>
          <w:szCs w:val="20"/>
        </w:rPr>
      </w:pPr>
      <w:ins w:id="274" w:author="Unknown">
        <w:r w:rsidRPr="00C476E3">
          <w:rPr>
            <w:rFonts w:ascii="Georgia" w:eastAsia="Times New Roman" w:hAnsi="Georgia" w:cs="Helvetica"/>
            <w:color w:val="333333"/>
            <w:sz w:val="20"/>
            <w:szCs w:val="20"/>
          </w:rPr>
          <w:fldChar w:fldCharType="begin"/>
        </w:r>
        <w:r w:rsidRPr="00C476E3">
          <w:rPr>
            <w:rFonts w:ascii="Georgia" w:eastAsia="Times New Roman" w:hAnsi="Georgia" w:cs="Helvetica"/>
            <w:color w:val="333333"/>
            <w:sz w:val="20"/>
            <w:szCs w:val="20"/>
          </w:rPr>
          <w:instrText xml:space="preserve"> HYPERLINK "http://www.easybiologyclass.com/folded-fibre-model-of-chromosomes/" \o "Folded Fibre Model of Chromosomes" </w:instrText>
        </w:r>
        <w:r w:rsidRPr="00C476E3">
          <w:rPr>
            <w:rFonts w:ascii="Georgia" w:eastAsia="Times New Roman" w:hAnsi="Georgia"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 xml:space="preserve">Folded </w:t>
        </w:r>
        <w:proofErr w:type="spellStart"/>
        <w:r w:rsidRPr="00C476E3">
          <w:rPr>
            <w:rFonts w:ascii="inherit" w:eastAsia="Times New Roman" w:hAnsi="inherit" w:cs="Helvetica"/>
            <w:color w:val="0021F9"/>
            <w:sz w:val="20"/>
            <w:szCs w:val="20"/>
            <w:u w:val="single"/>
            <w:bdr w:val="none" w:sz="0" w:space="0" w:color="auto" w:frame="1"/>
          </w:rPr>
          <w:t>Fibre</w:t>
        </w:r>
        <w:proofErr w:type="spellEnd"/>
        <w:r w:rsidRPr="00C476E3">
          <w:rPr>
            <w:rFonts w:ascii="inherit" w:eastAsia="Times New Roman" w:hAnsi="inherit" w:cs="Helvetica"/>
            <w:color w:val="0021F9"/>
            <w:sz w:val="20"/>
            <w:szCs w:val="20"/>
            <w:u w:val="single"/>
            <w:bdr w:val="none" w:sz="0" w:space="0" w:color="auto" w:frame="1"/>
          </w:rPr>
          <w:t xml:space="preserve"> Model of Chromosomes</w:t>
        </w:r>
        <w:r w:rsidRPr="00C476E3">
          <w:rPr>
            <w:rFonts w:ascii="Georgia" w:eastAsia="Times New Roman" w:hAnsi="Georgia" w:cs="Helvetica"/>
            <w:color w:val="333333"/>
            <w:sz w:val="20"/>
            <w:szCs w:val="20"/>
          </w:rPr>
          <w:fldChar w:fldCharType="end"/>
        </w:r>
      </w:ins>
    </w:p>
    <w:p w:rsidR="00C476E3" w:rsidRPr="00C476E3" w:rsidRDefault="00C476E3" w:rsidP="008363AC">
      <w:pPr>
        <w:shd w:val="clear" w:color="auto" w:fill="FCFCFC"/>
        <w:bidi w:val="0"/>
        <w:spacing w:after="150" w:line="360" w:lineRule="atLeast"/>
        <w:textAlignment w:val="baseline"/>
        <w:rPr>
          <w:ins w:id="275" w:author="Unknown"/>
          <w:rFonts w:ascii="inherit" w:eastAsia="Times New Roman" w:hAnsi="inherit" w:cs="Helvetica"/>
          <w:color w:val="333333"/>
          <w:sz w:val="20"/>
          <w:szCs w:val="20"/>
        </w:rPr>
      </w:pPr>
      <w:ins w:id="276" w:author="Unknown">
        <w:r w:rsidRPr="00C476E3">
          <w:rPr>
            <w:rFonts w:ascii="inherit" w:eastAsia="Times New Roman" w:hAnsi="inherit" w:cs="Helvetica"/>
            <w:color w:val="333333"/>
            <w:sz w:val="20"/>
            <w:szCs w:val="20"/>
          </w:rPr>
          <w:t>February 1st, 2017</w:t>
        </w:r>
      </w:ins>
    </w:p>
    <w:p w:rsidR="00C476E3" w:rsidRPr="00C476E3" w:rsidRDefault="00C476E3" w:rsidP="008363AC">
      <w:pPr>
        <w:shd w:val="clear" w:color="auto" w:fill="FCFCFC"/>
        <w:bidi w:val="0"/>
        <w:spacing w:after="0" w:line="360" w:lineRule="atLeast"/>
        <w:textAlignment w:val="baseline"/>
        <w:rPr>
          <w:ins w:id="277" w:author="Unknown"/>
          <w:rFonts w:ascii="inherit" w:eastAsia="Times New Roman" w:hAnsi="inherit" w:cs="Helvetica"/>
          <w:color w:val="333333"/>
          <w:sz w:val="20"/>
          <w:szCs w:val="20"/>
        </w:rPr>
      </w:pPr>
      <w:ins w:id="278" w:author="Unknown">
        <w:r w:rsidRPr="00C476E3">
          <w:rPr>
            <w:rFonts w:ascii="inherit" w:eastAsia="Times New Roman" w:hAnsi="inherit" w:cs="Helvetica"/>
            <w:noProof/>
            <w:color w:val="333333"/>
            <w:sz w:val="20"/>
            <w:szCs w:val="20"/>
            <w:rPrChange w:id="279" w:author="Unknown">
              <w:rPr>
                <w:noProof/>
              </w:rPr>
            </w:rPrChange>
          </w:rPr>
          <w:drawing>
            <wp:inline distT="0" distB="0" distL="0" distR="0" wp14:anchorId="27C03A17" wp14:editId="1481507C">
              <wp:extent cx="476250" cy="476250"/>
              <wp:effectExtent l="0" t="0" r="0" b="0"/>
              <wp:docPr id="12" name="صورة 12" descr="Karyotype and Idiogram: Definition and Importance of Karyotype Test (Karyotyping) in Hu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Karyotype and Idiogram: Definition and Importance of Karyotype Test (Karyotyping) in Human"/>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ins>
    </w:p>
    <w:p w:rsidR="00C476E3" w:rsidRPr="00C476E3" w:rsidRDefault="00C476E3" w:rsidP="008363AC">
      <w:pPr>
        <w:shd w:val="clear" w:color="auto" w:fill="FCFCFC"/>
        <w:bidi w:val="0"/>
        <w:spacing w:after="0" w:line="360" w:lineRule="atLeast"/>
        <w:textAlignment w:val="baseline"/>
        <w:outlineLvl w:val="3"/>
        <w:rPr>
          <w:ins w:id="280" w:author="Unknown"/>
          <w:rFonts w:ascii="Georgia" w:eastAsia="Times New Roman" w:hAnsi="Georgia" w:cs="Helvetica"/>
          <w:color w:val="333333"/>
          <w:sz w:val="20"/>
          <w:szCs w:val="20"/>
        </w:rPr>
      </w:pPr>
      <w:ins w:id="281" w:author="Unknown">
        <w:r w:rsidRPr="00C476E3">
          <w:rPr>
            <w:rFonts w:ascii="Georgia" w:eastAsia="Times New Roman" w:hAnsi="Georgia" w:cs="Helvetica"/>
            <w:color w:val="333333"/>
            <w:sz w:val="20"/>
            <w:szCs w:val="20"/>
          </w:rPr>
          <w:fldChar w:fldCharType="begin"/>
        </w:r>
        <w:r w:rsidRPr="00C476E3">
          <w:rPr>
            <w:rFonts w:ascii="Georgia" w:eastAsia="Times New Roman" w:hAnsi="Georgia" w:cs="Helvetica"/>
            <w:color w:val="333333"/>
            <w:sz w:val="20"/>
            <w:szCs w:val="20"/>
          </w:rPr>
          <w:instrText xml:space="preserve"> HYPERLINK "http://www.easybiologyclass.com/karyotype-and-idiogram-definition-and-importance-of-karyotype-test-karyotyping-in-human/" \o "Karyotype and Idiogram: Definition and Importance of Karyotype Test (Karyotyping) in Human" </w:instrText>
        </w:r>
        <w:r w:rsidRPr="00C476E3">
          <w:rPr>
            <w:rFonts w:ascii="Georgia" w:eastAsia="Times New Roman" w:hAnsi="Georgia"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 xml:space="preserve">Karyotype and </w:t>
        </w:r>
        <w:proofErr w:type="spellStart"/>
        <w:r w:rsidRPr="00C476E3">
          <w:rPr>
            <w:rFonts w:ascii="inherit" w:eastAsia="Times New Roman" w:hAnsi="inherit" w:cs="Helvetica"/>
            <w:color w:val="0021F9"/>
            <w:sz w:val="20"/>
            <w:szCs w:val="20"/>
            <w:u w:val="single"/>
            <w:bdr w:val="none" w:sz="0" w:space="0" w:color="auto" w:frame="1"/>
          </w:rPr>
          <w:t>Idiogram</w:t>
        </w:r>
        <w:proofErr w:type="spellEnd"/>
        <w:r w:rsidRPr="00C476E3">
          <w:rPr>
            <w:rFonts w:ascii="inherit" w:eastAsia="Times New Roman" w:hAnsi="inherit" w:cs="Helvetica"/>
            <w:color w:val="0021F9"/>
            <w:sz w:val="20"/>
            <w:szCs w:val="20"/>
            <w:u w:val="single"/>
            <w:bdr w:val="none" w:sz="0" w:space="0" w:color="auto" w:frame="1"/>
          </w:rPr>
          <w:t>: Definition and Importance of Karyotype Test (Karyotyping) in Human</w:t>
        </w:r>
        <w:r w:rsidRPr="00C476E3">
          <w:rPr>
            <w:rFonts w:ascii="Georgia" w:eastAsia="Times New Roman" w:hAnsi="Georgia" w:cs="Helvetica"/>
            <w:color w:val="333333"/>
            <w:sz w:val="20"/>
            <w:szCs w:val="20"/>
          </w:rPr>
          <w:fldChar w:fldCharType="end"/>
        </w:r>
      </w:ins>
    </w:p>
    <w:p w:rsidR="00C476E3" w:rsidRPr="00C476E3" w:rsidRDefault="00C476E3" w:rsidP="008363AC">
      <w:pPr>
        <w:shd w:val="clear" w:color="auto" w:fill="FCFCFC"/>
        <w:bidi w:val="0"/>
        <w:spacing w:after="150" w:line="360" w:lineRule="atLeast"/>
        <w:textAlignment w:val="baseline"/>
        <w:rPr>
          <w:ins w:id="282" w:author="Unknown"/>
          <w:rFonts w:ascii="inherit" w:eastAsia="Times New Roman" w:hAnsi="inherit" w:cs="Helvetica"/>
          <w:color w:val="333333"/>
          <w:sz w:val="20"/>
          <w:szCs w:val="20"/>
        </w:rPr>
      </w:pPr>
      <w:ins w:id="283" w:author="Unknown">
        <w:r w:rsidRPr="00C476E3">
          <w:rPr>
            <w:rFonts w:ascii="inherit" w:eastAsia="Times New Roman" w:hAnsi="inherit" w:cs="Helvetica"/>
            <w:color w:val="333333"/>
            <w:sz w:val="20"/>
            <w:szCs w:val="20"/>
          </w:rPr>
          <w:t>January 28th, 2017</w:t>
        </w:r>
      </w:ins>
    </w:p>
    <w:p w:rsidR="00C476E3" w:rsidRPr="00C476E3" w:rsidRDefault="00C476E3" w:rsidP="008363AC">
      <w:pPr>
        <w:shd w:val="clear" w:color="auto" w:fill="FCFCFC"/>
        <w:bidi w:val="0"/>
        <w:spacing w:after="0" w:line="360" w:lineRule="atLeast"/>
        <w:textAlignment w:val="baseline"/>
        <w:rPr>
          <w:ins w:id="284" w:author="Unknown"/>
          <w:rFonts w:ascii="inherit" w:eastAsia="Times New Roman" w:hAnsi="inherit" w:cs="Helvetica"/>
          <w:color w:val="333333"/>
          <w:sz w:val="20"/>
          <w:szCs w:val="20"/>
        </w:rPr>
      </w:pPr>
      <w:ins w:id="285" w:author="Unknown">
        <w:r w:rsidRPr="00C476E3">
          <w:rPr>
            <w:rFonts w:ascii="inherit" w:eastAsia="Times New Roman" w:hAnsi="inherit" w:cs="Helvetica"/>
            <w:noProof/>
            <w:color w:val="333333"/>
            <w:sz w:val="20"/>
            <w:szCs w:val="20"/>
            <w:rPrChange w:id="286" w:author="Unknown">
              <w:rPr>
                <w:noProof/>
              </w:rPr>
            </w:rPrChange>
          </w:rPr>
          <w:drawing>
            <wp:inline distT="0" distB="0" distL="0" distR="0" wp14:anchorId="3FF96D81" wp14:editId="5EEABA24">
              <wp:extent cx="476250" cy="476250"/>
              <wp:effectExtent l="0" t="0" r="0" b="0"/>
              <wp:docPr id="13" name="صورة 13" descr="Classification of Chromosomes based on Position of Centromere and Length of Chromosomal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lassification of Chromosomes based on Position of Centromere and Length of Chromosomal Arms"/>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ins>
    </w:p>
    <w:p w:rsidR="00C476E3" w:rsidRPr="00C476E3" w:rsidRDefault="00C476E3" w:rsidP="008363AC">
      <w:pPr>
        <w:shd w:val="clear" w:color="auto" w:fill="FCFCFC"/>
        <w:bidi w:val="0"/>
        <w:spacing w:after="0" w:line="360" w:lineRule="atLeast"/>
        <w:textAlignment w:val="baseline"/>
        <w:outlineLvl w:val="3"/>
        <w:rPr>
          <w:ins w:id="287" w:author="Unknown"/>
          <w:rFonts w:ascii="Georgia" w:eastAsia="Times New Roman" w:hAnsi="Georgia" w:cs="Helvetica"/>
          <w:color w:val="333333"/>
          <w:sz w:val="20"/>
          <w:szCs w:val="20"/>
        </w:rPr>
      </w:pPr>
      <w:ins w:id="288" w:author="Unknown">
        <w:r w:rsidRPr="00C476E3">
          <w:rPr>
            <w:rFonts w:ascii="Georgia" w:eastAsia="Times New Roman" w:hAnsi="Georgia" w:cs="Helvetica"/>
            <w:color w:val="333333"/>
            <w:sz w:val="20"/>
            <w:szCs w:val="20"/>
          </w:rPr>
          <w:fldChar w:fldCharType="begin"/>
        </w:r>
        <w:r w:rsidRPr="00C476E3">
          <w:rPr>
            <w:rFonts w:ascii="Georgia" w:eastAsia="Times New Roman" w:hAnsi="Georgia" w:cs="Helvetica"/>
            <w:color w:val="333333"/>
            <w:sz w:val="20"/>
            <w:szCs w:val="20"/>
          </w:rPr>
          <w:instrText xml:space="preserve"> HYPERLINK "http://www.easybiologyclass.com/classification-of-chromosome-based-on-position-of-centromere-and-length-of-chromosomal-arms/" \o "Classification of Chromosomes based on Position of Centromere and Length of Chromosomal Arms" </w:instrText>
        </w:r>
        <w:r w:rsidRPr="00C476E3">
          <w:rPr>
            <w:rFonts w:ascii="Georgia" w:eastAsia="Times New Roman" w:hAnsi="Georgia"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Classification of Chromosomes based on Position of Centromere and Length of Chromosomal Arms</w:t>
        </w:r>
        <w:r w:rsidRPr="00C476E3">
          <w:rPr>
            <w:rFonts w:ascii="Georgia" w:eastAsia="Times New Roman" w:hAnsi="Georgia" w:cs="Helvetica"/>
            <w:color w:val="333333"/>
            <w:sz w:val="20"/>
            <w:szCs w:val="20"/>
          </w:rPr>
          <w:fldChar w:fldCharType="end"/>
        </w:r>
      </w:ins>
    </w:p>
    <w:p w:rsidR="00C476E3" w:rsidRPr="00C476E3" w:rsidRDefault="00C476E3" w:rsidP="008363AC">
      <w:pPr>
        <w:shd w:val="clear" w:color="auto" w:fill="FCFCFC"/>
        <w:bidi w:val="0"/>
        <w:spacing w:after="150" w:line="360" w:lineRule="atLeast"/>
        <w:textAlignment w:val="baseline"/>
        <w:rPr>
          <w:ins w:id="289" w:author="Unknown"/>
          <w:rFonts w:ascii="inherit" w:eastAsia="Times New Roman" w:hAnsi="inherit" w:cs="Helvetica"/>
          <w:color w:val="333333"/>
          <w:sz w:val="20"/>
          <w:szCs w:val="20"/>
        </w:rPr>
      </w:pPr>
      <w:ins w:id="290" w:author="Unknown">
        <w:r w:rsidRPr="00C476E3">
          <w:rPr>
            <w:rFonts w:ascii="inherit" w:eastAsia="Times New Roman" w:hAnsi="inherit" w:cs="Helvetica"/>
            <w:color w:val="333333"/>
            <w:sz w:val="20"/>
            <w:szCs w:val="20"/>
          </w:rPr>
          <w:t>January 27th, 2017</w:t>
        </w:r>
      </w:ins>
    </w:p>
    <w:p w:rsidR="00C476E3" w:rsidRPr="00C476E3" w:rsidRDefault="00C476E3" w:rsidP="008363AC">
      <w:pPr>
        <w:shd w:val="clear" w:color="auto" w:fill="FCFCFC"/>
        <w:bidi w:val="0"/>
        <w:spacing w:after="0" w:line="360" w:lineRule="atLeast"/>
        <w:textAlignment w:val="baseline"/>
        <w:rPr>
          <w:ins w:id="291" w:author="Unknown"/>
          <w:rFonts w:ascii="inherit" w:eastAsia="Times New Roman" w:hAnsi="inherit" w:cs="Helvetica"/>
          <w:color w:val="333333"/>
          <w:sz w:val="20"/>
          <w:szCs w:val="20"/>
        </w:rPr>
      </w:pPr>
      <w:ins w:id="292" w:author="Unknown">
        <w:r w:rsidRPr="00C476E3">
          <w:rPr>
            <w:rFonts w:ascii="inherit" w:eastAsia="Times New Roman" w:hAnsi="inherit" w:cs="Helvetica"/>
            <w:noProof/>
            <w:color w:val="333333"/>
            <w:sz w:val="20"/>
            <w:szCs w:val="20"/>
            <w:rPrChange w:id="293" w:author="Unknown">
              <w:rPr>
                <w:noProof/>
              </w:rPr>
            </w:rPrChange>
          </w:rPr>
          <w:drawing>
            <wp:inline distT="0" distB="0" distL="0" distR="0" wp14:anchorId="6DF3CD78" wp14:editId="3D1E5EFE">
              <wp:extent cx="476250" cy="476250"/>
              <wp:effectExtent l="0" t="0" r="0" b="0"/>
              <wp:docPr id="14" name="صورة 14" descr="DBT BET JRF Exam 2017 Model Questions with Answer Key and Explanations Par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BT BET JRF Exam 2017 Model Questions with Answer Key and Explanations Part 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ins>
    </w:p>
    <w:p w:rsidR="00C476E3" w:rsidRPr="00C476E3" w:rsidRDefault="00C476E3" w:rsidP="008363AC">
      <w:pPr>
        <w:shd w:val="clear" w:color="auto" w:fill="FCFCFC"/>
        <w:bidi w:val="0"/>
        <w:spacing w:after="0" w:line="360" w:lineRule="atLeast"/>
        <w:textAlignment w:val="baseline"/>
        <w:outlineLvl w:val="3"/>
        <w:rPr>
          <w:ins w:id="294" w:author="Unknown"/>
          <w:rFonts w:ascii="Georgia" w:eastAsia="Times New Roman" w:hAnsi="Georgia" w:cs="Helvetica"/>
          <w:color w:val="333333"/>
          <w:sz w:val="20"/>
          <w:szCs w:val="20"/>
        </w:rPr>
      </w:pPr>
      <w:ins w:id="295" w:author="Unknown">
        <w:r w:rsidRPr="00C476E3">
          <w:rPr>
            <w:rFonts w:ascii="Georgia" w:eastAsia="Times New Roman" w:hAnsi="Georgia" w:cs="Helvetica"/>
            <w:color w:val="333333"/>
            <w:sz w:val="20"/>
            <w:szCs w:val="20"/>
          </w:rPr>
          <w:fldChar w:fldCharType="begin"/>
        </w:r>
        <w:r w:rsidRPr="00C476E3">
          <w:rPr>
            <w:rFonts w:ascii="Georgia" w:eastAsia="Times New Roman" w:hAnsi="Georgia" w:cs="Helvetica"/>
            <w:color w:val="333333"/>
            <w:sz w:val="20"/>
            <w:szCs w:val="20"/>
          </w:rPr>
          <w:instrText xml:space="preserve"> HYPERLINK "http://www.easybiologyclass.com/dbt-bet-jrf-exam-2017-model-questions-with-answer-key-and-explanations-part-1/" \o "DBT BET JRF Exam 2017 Model Questions with Answer Key and Explanations Part 1" </w:instrText>
        </w:r>
        <w:r w:rsidRPr="00C476E3">
          <w:rPr>
            <w:rFonts w:ascii="Georgia" w:eastAsia="Times New Roman" w:hAnsi="Georgia"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DBT BET JRF Exam 2017 Model Questions with Answer Key and Explanations Part</w:t>
        </w:r>
        <w:r w:rsidRPr="00C476E3">
          <w:rPr>
            <w:rFonts w:ascii="Georgia" w:eastAsia="Times New Roman" w:hAnsi="Georgia" w:cs="Helvetica"/>
            <w:color w:val="333333"/>
            <w:sz w:val="20"/>
            <w:szCs w:val="20"/>
          </w:rPr>
          <w:fldChar w:fldCharType="end"/>
        </w:r>
      </w:ins>
    </w:p>
    <w:p w:rsidR="00C476E3" w:rsidRPr="00C476E3" w:rsidRDefault="00C476E3" w:rsidP="008363AC">
      <w:pPr>
        <w:shd w:val="clear" w:color="auto" w:fill="FCFCFC"/>
        <w:bidi w:val="0"/>
        <w:spacing w:after="150" w:line="360" w:lineRule="atLeast"/>
        <w:textAlignment w:val="baseline"/>
        <w:rPr>
          <w:ins w:id="296" w:author="Unknown"/>
          <w:rFonts w:ascii="inherit" w:eastAsia="Times New Roman" w:hAnsi="inherit" w:cs="Helvetica"/>
          <w:color w:val="333333"/>
          <w:sz w:val="20"/>
          <w:szCs w:val="20"/>
        </w:rPr>
      </w:pPr>
      <w:ins w:id="297" w:author="Unknown">
        <w:r w:rsidRPr="00C476E3">
          <w:rPr>
            <w:rFonts w:ascii="inherit" w:eastAsia="Times New Roman" w:hAnsi="inherit" w:cs="Helvetica"/>
            <w:color w:val="333333"/>
            <w:sz w:val="20"/>
            <w:szCs w:val="20"/>
          </w:rPr>
          <w:t>January 26th, 2017</w:t>
        </w:r>
      </w:ins>
    </w:p>
    <w:p w:rsidR="00C476E3" w:rsidRPr="00C476E3" w:rsidRDefault="00C476E3" w:rsidP="008363AC">
      <w:pPr>
        <w:shd w:val="clear" w:color="auto" w:fill="FCFCFC"/>
        <w:bidi w:val="0"/>
        <w:spacing w:after="0" w:line="360" w:lineRule="atLeast"/>
        <w:textAlignment w:val="baseline"/>
        <w:rPr>
          <w:ins w:id="298" w:author="Unknown"/>
          <w:rFonts w:ascii="inherit" w:eastAsia="Times New Roman" w:hAnsi="inherit" w:cs="Helvetica"/>
          <w:color w:val="333333"/>
          <w:sz w:val="20"/>
          <w:szCs w:val="20"/>
        </w:rPr>
      </w:pPr>
      <w:ins w:id="299" w:author="Unknown">
        <w:r w:rsidRPr="00C476E3">
          <w:rPr>
            <w:rFonts w:ascii="inherit" w:eastAsia="Times New Roman" w:hAnsi="inherit" w:cs="Helvetica"/>
            <w:noProof/>
            <w:color w:val="333333"/>
            <w:sz w:val="20"/>
            <w:szCs w:val="20"/>
            <w:rPrChange w:id="300" w:author="Unknown">
              <w:rPr>
                <w:noProof/>
              </w:rPr>
            </w:rPrChange>
          </w:rPr>
          <w:drawing>
            <wp:inline distT="0" distB="0" distL="0" distR="0" wp14:anchorId="512F0D6A" wp14:editId="15227EDE">
              <wp:extent cx="476250" cy="476250"/>
              <wp:effectExtent l="0" t="0" r="0" b="0"/>
              <wp:docPr id="15" name="صورة 15" descr="Kerala PSC Botany Lecturer Exam 2017 Model Question Paper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Kerala PSC Botany Lecturer Exam 2017 Model Question Paper 3/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ins>
    </w:p>
    <w:p w:rsidR="00C476E3" w:rsidRPr="00C476E3" w:rsidRDefault="00C476E3" w:rsidP="008363AC">
      <w:pPr>
        <w:shd w:val="clear" w:color="auto" w:fill="FCFCFC"/>
        <w:bidi w:val="0"/>
        <w:spacing w:after="0" w:line="360" w:lineRule="atLeast"/>
        <w:textAlignment w:val="baseline"/>
        <w:outlineLvl w:val="3"/>
        <w:rPr>
          <w:ins w:id="301" w:author="Unknown"/>
          <w:rFonts w:ascii="Georgia" w:eastAsia="Times New Roman" w:hAnsi="Georgia" w:cs="Helvetica"/>
          <w:color w:val="333333"/>
          <w:sz w:val="20"/>
          <w:szCs w:val="20"/>
        </w:rPr>
      </w:pPr>
      <w:ins w:id="302" w:author="Unknown">
        <w:r w:rsidRPr="00C476E3">
          <w:rPr>
            <w:rFonts w:ascii="Georgia" w:eastAsia="Times New Roman" w:hAnsi="Georgia" w:cs="Helvetica"/>
            <w:color w:val="333333"/>
            <w:sz w:val="20"/>
            <w:szCs w:val="20"/>
          </w:rPr>
          <w:fldChar w:fldCharType="begin"/>
        </w:r>
        <w:r w:rsidRPr="00C476E3">
          <w:rPr>
            <w:rFonts w:ascii="Georgia" w:eastAsia="Times New Roman" w:hAnsi="Georgia" w:cs="Helvetica"/>
            <w:color w:val="333333"/>
            <w:sz w:val="20"/>
            <w:szCs w:val="20"/>
          </w:rPr>
          <w:instrText xml:space="preserve"> HYPERLINK "http://www.easybiologyclass.com/kerala-psc-botany-lecturer-exam-2017-model-question-paper-33/" \o "Kerala PSC Botany Lecturer Exam 2017 Model Question Paper 3/3" </w:instrText>
        </w:r>
        <w:r w:rsidRPr="00C476E3">
          <w:rPr>
            <w:rFonts w:ascii="Georgia" w:eastAsia="Times New Roman" w:hAnsi="Georgia"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Kerala PSC Botany Lecturer Exam 2017 Model Question Paper 3/3</w:t>
        </w:r>
        <w:r w:rsidRPr="00C476E3">
          <w:rPr>
            <w:rFonts w:ascii="Georgia" w:eastAsia="Times New Roman" w:hAnsi="Georgia" w:cs="Helvetica"/>
            <w:color w:val="333333"/>
            <w:sz w:val="20"/>
            <w:szCs w:val="20"/>
          </w:rPr>
          <w:fldChar w:fldCharType="end"/>
        </w:r>
      </w:ins>
    </w:p>
    <w:p w:rsidR="00C476E3" w:rsidRPr="00C476E3" w:rsidRDefault="00C476E3" w:rsidP="008363AC">
      <w:pPr>
        <w:shd w:val="clear" w:color="auto" w:fill="FCFCFC"/>
        <w:bidi w:val="0"/>
        <w:spacing w:after="150" w:line="360" w:lineRule="atLeast"/>
        <w:textAlignment w:val="baseline"/>
        <w:rPr>
          <w:ins w:id="303" w:author="Unknown"/>
          <w:rFonts w:ascii="inherit" w:eastAsia="Times New Roman" w:hAnsi="inherit" w:cs="Helvetica"/>
          <w:color w:val="333333"/>
          <w:sz w:val="20"/>
          <w:szCs w:val="20"/>
        </w:rPr>
      </w:pPr>
      <w:ins w:id="304" w:author="Unknown">
        <w:r w:rsidRPr="00C476E3">
          <w:rPr>
            <w:rFonts w:ascii="inherit" w:eastAsia="Times New Roman" w:hAnsi="inherit" w:cs="Helvetica"/>
            <w:color w:val="333333"/>
            <w:sz w:val="20"/>
            <w:szCs w:val="20"/>
          </w:rPr>
          <w:lastRenderedPageBreak/>
          <w:t>January 24th, 2017</w:t>
        </w:r>
      </w:ins>
    </w:p>
    <w:p w:rsidR="00C476E3" w:rsidRPr="00C476E3" w:rsidRDefault="00C476E3" w:rsidP="008363AC">
      <w:pPr>
        <w:shd w:val="clear" w:color="auto" w:fill="FCFCFC"/>
        <w:bidi w:val="0"/>
        <w:spacing w:after="225" w:line="360" w:lineRule="atLeast"/>
        <w:textAlignment w:val="baseline"/>
        <w:outlineLvl w:val="2"/>
        <w:rPr>
          <w:ins w:id="305" w:author="Unknown"/>
          <w:rFonts w:ascii="Georgia" w:eastAsia="Times New Roman" w:hAnsi="Georgia" w:cs="Helvetica"/>
          <w:b/>
          <w:bCs/>
          <w:color w:val="3B3B3B"/>
          <w:sz w:val="23"/>
          <w:szCs w:val="23"/>
        </w:rPr>
      </w:pPr>
      <w:ins w:id="306" w:author="Unknown">
        <w:r w:rsidRPr="00C476E3">
          <w:rPr>
            <w:rFonts w:ascii="Georgia" w:eastAsia="Times New Roman" w:hAnsi="Georgia" w:cs="Helvetica"/>
            <w:b/>
            <w:bCs/>
            <w:color w:val="3B3B3B"/>
            <w:sz w:val="23"/>
            <w:szCs w:val="23"/>
          </w:rPr>
          <w:t>Video Tutorials: YouTube</w:t>
        </w:r>
      </w:ins>
    </w:p>
    <w:p w:rsidR="00C476E3" w:rsidRPr="00C476E3" w:rsidRDefault="00C476E3" w:rsidP="008363AC">
      <w:pPr>
        <w:shd w:val="clear" w:color="auto" w:fill="FCFCFC"/>
        <w:bidi w:val="0"/>
        <w:spacing w:after="0" w:line="360" w:lineRule="atLeast"/>
        <w:textAlignment w:val="baseline"/>
        <w:rPr>
          <w:ins w:id="307" w:author="Unknown"/>
          <w:rFonts w:ascii="inherit" w:eastAsia="Times New Roman" w:hAnsi="inherit" w:cs="Helvetica"/>
          <w:color w:val="333333"/>
          <w:sz w:val="20"/>
          <w:szCs w:val="20"/>
        </w:rPr>
      </w:pPr>
      <w:ins w:id="308" w:author="Unknown">
        <w:r w:rsidRPr="00C476E3">
          <w:rPr>
            <w:rFonts w:ascii="inherit" w:eastAsia="Times New Roman" w:hAnsi="inherit" w:cs="Helvetica"/>
            <w:noProof/>
            <w:color w:val="0021F9"/>
            <w:sz w:val="20"/>
            <w:szCs w:val="20"/>
            <w:bdr w:val="none" w:sz="0" w:space="0" w:color="auto" w:frame="1"/>
            <w:rPrChange w:id="309" w:author="Unknown">
              <w:rPr>
                <w:noProof/>
              </w:rPr>
            </w:rPrChange>
          </w:rPr>
          <w:drawing>
            <wp:inline distT="0" distB="0" distL="0" distR="0" wp14:anchorId="6769B894" wp14:editId="5DDAECDE">
              <wp:extent cx="2857500" cy="2181225"/>
              <wp:effectExtent l="0" t="0" r="0" b="9525"/>
              <wp:docPr id="16" name="صورة 16" descr="http://www.easybiologyclass.com/wp-content/uploads/2016/11/free-biology-ppt-presentations.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asybiologyclass.com/wp-content/uploads/2016/11/free-biology-ppt-presentations.jpg">
                        <a:hlinkClick r:id="rId20"/>
                      </pic:cNvPr>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857500" cy="2181225"/>
                      </a:xfrm>
                      <a:prstGeom prst="rect">
                        <a:avLst/>
                      </a:prstGeom>
                      <a:noFill/>
                      <a:ln>
                        <a:noFill/>
                      </a:ln>
                    </pic:spPr>
                  </pic:pic>
                </a:graphicData>
              </a:graphic>
            </wp:inline>
          </w:drawing>
        </w:r>
      </w:ins>
    </w:p>
    <w:p w:rsidR="00C476E3" w:rsidRPr="00C476E3" w:rsidRDefault="00C476E3" w:rsidP="008363AC">
      <w:pPr>
        <w:shd w:val="clear" w:color="auto" w:fill="FCFCFC"/>
        <w:bidi w:val="0"/>
        <w:spacing w:after="225" w:line="360" w:lineRule="atLeast"/>
        <w:textAlignment w:val="baseline"/>
        <w:outlineLvl w:val="2"/>
        <w:rPr>
          <w:ins w:id="310" w:author="Unknown"/>
          <w:rFonts w:ascii="Georgia" w:eastAsia="Times New Roman" w:hAnsi="Georgia" w:cs="Helvetica"/>
          <w:b/>
          <w:bCs/>
          <w:color w:val="3B3B3B"/>
          <w:sz w:val="23"/>
          <w:szCs w:val="23"/>
        </w:rPr>
      </w:pPr>
      <w:ins w:id="311" w:author="Unknown">
        <w:r w:rsidRPr="00C476E3">
          <w:rPr>
            <w:rFonts w:ascii="Georgia" w:eastAsia="Times New Roman" w:hAnsi="Georgia" w:cs="Helvetica"/>
            <w:b/>
            <w:bCs/>
            <w:color w:val="3B3B3B"/>
            <w:sz w:val="23"/>
            <w:szCs w:val="23"/>
          </w:rPr>
          <w:t>CATEGORIES</w:t>
        </w:r>
      </w:ins>
    </w:p>
    <w:p w:rsidR="00C476E3" w:rsidRPr="00C476E3" w:rsidRDefault="00C476E3" w:rsidP="008363AC">
      <w:pPr>
        <w:numPr>
          <w:ilvl w:val="0"/>
          <w:numId w:val="4"/>
        </w:numPr>
        <w:shd w:val="clear" w:color="auto" w:fill="FCFCFC"/>
        <w:bidi w:val="0"/>
        <w:spacing w:after="0" w:line="360" w:lineRule="atLeast"/>
        <w:ind w:left="0"/>
        <w:textAlignment w:val="baseline"/>
        <w:rPr>
          <w:ins w:id="312" w:author="Unknown"/>
          <w:rFonts w:ascii="inherit" w:eastAsia="Times New Roman" w:hAnsi="inherit" w:cs="Helvetica"/>
          <w:color w:val="333333"/>
          <w:sz w:val="20"/>
          <w:szCs w:val="20"/>
        </w:rPr>
      </w:pPr>
      <w:ins w:id="313"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"http://www.easybiologyclass.com/category/difference-between/algae/"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Algae</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w:t>
        </w:r>
      </w:ins>
    </w:p>
    <w:p w:rsidR="00C476E3" w:rsidRPr="00C476E3" w:rsidRDefault="00C476E3" w:rsidP="008363AC">
      <w:pPr>
        <w:numPr>
          <w:ilvl w:val="0"/>
          <w:numId w:val="4"/>
        </w:numPr>
        <w:shd w:val="clear" w:color="auto" w:fill="FCFCFC"/>
        <w:bidi w:val="0"/>
        <w:spacing w:after="0" w:line="360" w:lineRule="atLeast"/>
        <w:ind w:left="0"/>
        <w:textAlignment w:val="baseline"/>
        <w:rPr>
          <w:ins w:id="314" w:author="Unknown"/>
          <w:rFonts w:ascii="inherit" w:eastAsia="Times New Roman" w:hAnsi="inherit" w:cs="Helvetica"/>
          <w:color w:val="333333"/>
          <w:sz w:val="20"/>
          <w:szCs w:val="20"/>
        </w:rPr>
      </w:pPr>
      <w:ins w:id="315"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"http://www.easybiologyclass.com/category/botany/algae-phycology/"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Algae (Phycology)</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(4)</w:t>
        </w:r>
      </w:ins>
    </w:p>
    <w:p w:rsidR="00C476E3" w:rsidRPr="00C476E3" w:rsidRDefault="00C476E3" w:rsidP="008363AC">
      <w:pPr>
        <w:numPr>
          <w:ilvl w:val="0"/>
          <w:numId w:val="4"/>
        </w:numPr>
        <w:shd w:val="clear" w:color="auto" w:fill="FCFCFC"/>
        <w:bidi w:val="0"/>
        <w:spacing w:after="0" w:line="360" w:lineRule="atLeast"/>
        <w:ind w:left="0"/>
        <w:textAlignment w:val="baseline"/>
        <w:rPr>
          <w:ins w:id="316" w:author="Unknown"/>
          <w:rFonts w:ascii="inherit" w:eastAsia="Times New Roman" w:hAnsi="inherit" w:cs="Helvetica"/>
          <w:color w:val="333333"/>
          <w:sz w:val="20"/>
          <w:szCs w:val="20"/>
        </w:rPr>
      </w:pPr>
      <w:ins w:id="317"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"http://www.easybiologyclass.com/category/biochemistry/" \o "easybiologyclass tutorials in biochemistry"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Biochemistry</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(30)</w:t>
        </w:r>
      </w:ins>
    </w:p>
    <w:p w:rsidR="00C476E3" w:rsidRPr="00C476E3" w:rsidRDefault="00C476E3" w:rsidP="008363AC">
      <w:pPr>
        <w:numPr>
          <w:ilvl w:val="0"/>
          <w:numId w:val="4"/>
        </w:numPr>
        <w:shd w:val="clear" w:color="auto" w:fill="FCFCFC"/>
        <w:bidi w:val="0"/>
        <w:spacing w:after="0" w:line="360" w:lineRule="atLeast"/>
        <w:ind w:left="0"/>
        <w:textAlignment w:val="baseline"/>
        <w:rPr>
          <w:ins w:id="318" w:author="Unknown"/>
          <w:rFonts w:ascii="inherit" w:eastAsia="Times New Roman" w:hAnsi="inherit" w:cs="Helvetica"/>
          <w:color w:val="333333"/>
          <w:sz w:val="20"/>
          <w:szCs w:val="20"/>
        </w:rPr>
      </w:pPr>
      <w:ins w:id="319"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"http://www.easybiologyclass.com/category/biology-mcq/biochemistry-mcq/"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Biochemistry MCQ</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(3)</w:t>
        </w:r>
      </w:ins>
    </w:p>
    <w:p w:rsidR="00C476E3" w:rsidRPr="00C476E3" w:rsidRDefault="00C476E3" w:rsidP="008363AC">
      <w:pPr>
        <w:numPr>
          <w:ilvl w:val="0"/>
          <w:numId w:val="4"/>
        </w:numPr>
        <w:shd w:val="clear" w:color="auto" w:fill="FCFCFC"/>
        <w:bidi w:val="0"/>
        <w:spacing w:after="0" w:line="360" w:lineRule="atLeast"/>
        <w:ind w:left="0"/>
        <w:textAlignment w:val="baseline"/>
        <w:rPr>
          <w:ins w:id="320" w:author="Unknown"/>
          <w:rFonts w:ascii="inherit" w:eastAsia="Times New Roman" w:hAnsi="inherit" w:cs="Helvetica"/>
          <w:color w:val="333333"/>
          <w:sz w:val="20"/>
          <w:szCs w:val="20"/>
        </w:rPr>
      </w:pPr>
      <w:ins w:id="321"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"http://www.easybiologyclass.com/category/biology-exams-notifications/"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Biology Exams &amp; Notifications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(25)</w:t>
        </w:r>
      </w:ins>
    </w:p>
    <w:p w:rsidR="00C476E3" w:rsidRPr="00C476E3" w:rsidRDefault="00C476E3" w:rsidP="008363AC">
      <w:pPr>
        <w:numPr>
          <w:ilvl w:val="0"/>
          <w:numId w:val="4"/>
        </w:numPr>
        <w:shd w:val="clear" w:color="auto" w:fill="FCFCFC"/>
        <w:bidi w:val="0"/>
        <w:spacing w:after="0" w:line="360" w:lineRule="atLeast"/>
        <w:ind w:left="0"/>
        <w:textAlignment w:val="baseline"/>
        <w:rPr>
          <w:ins w:id="322" w:author="Unknown"/>
          <w:rFonts w:ascii="inherit" w:eastAsia="Times New Roman" w:hAnsi="inherit" w:cs="Helvetica"/>
          <w:color w:val="333333"/>
          <w:sz w:val="20"/>
          <w:szCs w:val="20"/>
        </w:rPr>
      </w:pPr>
      <w:ins w:id="323"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"http://www.easybiologyclass.com/category/biology-mcq/"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Biology MCQ</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(15)</w:t>
        </w:r>
      </w:ins>
    </w:p>
    <w:p w:rsidR="00C476E3" w:rsidRPr="00C476E3" w:rsidRDefault="00C476E3" w:rsidP="008363AC">
      <w:pPr>
        <w:numPr>
          <w:ilvl w:val="0"/>
          <w:numId w:val="4"/>
        </w:numPr>
        <w:shd w:val="clear" w:color="auto" w:fill="FCFCFC"/>
        <w:bidi w:val="0"/>
        <w:spacing w:after="0" w:line="360" w:lineRule="atLeast"/>
        <w:ind w:left="0"/>
        <w:textAlignment w:val="baseline"/>
        <w:rPr>
          <w:ins w:id="324" w:author="Unknown"/>
          <w:rFonts w:ascii="inherit" w:eastAsia="Times New Roman" w:hAnsi="inherit" w:cs="Helvetica"/>
          <w:color w:val="333333"/>
          <w:sz w:val="20"/>
          <w:szCs w:val="20"/>
        </w:rPr>
      </w:pPr>
      <w:ins w:id="325"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"http://www.easybiologyclass.com/category/biophysics/"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Biophysics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(2)</w:t>
        </w:r>
      </w:ins>
    </w:p>
    <w:p w:rsidR="00C476E3" w:rsidRPr="00C476E3" w:rsidRDefault="00C476E3" w:rsidP="008363AC">
      <w:pPr>
        <w:numPr>
          <w:ilvl w:val="0"/>
          <w:numId w:val="4"/>
        </w:numPr>
        <w:shd w:val="clear" w:color="auto" w:fill="FCFCFC"/>
        <w:bidi w:val="0"/>
        <w:spacing w:after="0" w:line="360" w:lineRule="atLeast"/>
        <w:ind w:left="0"/>
        <w:textAlignment w:val="baseline"/>
        <w:rPr>
          <w:ins w:id="326" w:author="Unknown"/>
          <w:rFonts w:ascii="inherit" w:eastAsia="Times New Roman" w:hAnsi="inherit" w:cs="Helvetica"/>
          <w:color w:val="333333"/>
          <w:sz w:val="20"/>
          <w:szCs w:val="20"/>
        </w:rPr>
      </w:pPr>
      <w:ins w:id="327"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"http://www.easybiologyclass.com/category/biotechnology/"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Biotechnology</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(9)</w:t>
        </w:r>
      </w:ins>
    </w:p>
    <w:p w:rsidR="00C476E3" w:rsidRPr="00C476E3" w:rsidRDefault="00C476E3" w:rsidP="008363AC">
      <w:pPr>
        <w:numPr>
          <w:ilvl w:val="0"/>
          <w:numId w:val="4"/>
        </w:numPr>
        <w:shd w:val="clear" w:color="auto" w:fill="FCFCFC"/>
        <w:bidi w:val="0"/>
        <w:spacing w:after="0" w:line="360" w:lineRule="atLeast"/>
        <w:ind w:left="0"/>
        <w:textAlignment w:val="baseline"/>
        <w:rPr>
          <w:ins w:id="328" w:author="Unknown"/>
          <w:rFonts w:ascii="inherit" w:eastAsia="Times New Roman" w:hAnsi="inherit" w:cs="Helvetica"/>
          <w:color w:val="333333"/>
          <w:sz w:val="20"/>
          <w:szCs w:val="20"/>
        </w:rPr>
      </w:pPr>
      <w:ins w:id="329"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"http://www.easybiologyclass.com/category/difference-between/biotechnology-difference-between/"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Biotechnology</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w:t>
        </w:r>
      </w:ins>
    </w:p>
    <w:p w:rsidR="00C476E3" w:rsidRPr="00C476E3" w:rsidRDefault="00C476E3" w:rsidP="008363AC">
      <w:pPr>
        <w:numPr>
          <w:ilvl w:val="0"/>
          <w:numId w:val="4"/>
        </w:numPr>
        <w:shd w:val="clear" w:color="auto" w:fill="FCFCFC"/>
        <w:bidi w:val="0"/>
        <w:spacing w:after="0" w:line="360" w:lineRule="atLeast"/>
        <w:ind w:left="0"/>
        <w:textAlignment w:val="baseline"/>
        <w:rPr>
          <w:ins w:id="330" w:author="Unknown"/>
          <w:rFonts w:ascii="inherit" w:eastAsia="Times New Roman" w:hAnsi="inherit" w:cs="Helvetica"/>
          <w:color w:val="333333"/>
          <w:sz w:val="20"/>
          <w:szCs w:val="20"/>
        </w:rPr>
      </w:pPr>
      <w:ins w:id="331"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"http://www.easybiologyclass.com/category/biology-mcq/biotechnology-mcq/"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Biotechnology MCQ</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w:t>
        </w:r>
      </w:ins>
    </w:p>
    <w:p w:rsidR="00C476E3" w:rsidRPr="00C476E3" w:rsidRDefault="00C476E3" w:rsidP="008363AC">
      <w:pPr>
        <w:numPr>
          <w:ilvl w:val="0"/>
          <w:numId w:val="4"/>
        </w:numPr>
        <w:shd w:val="clear" w:color="auto" w:fill="FCFCFC"/>
        <w:bidi w:val="0"/>
        <w:spacing w:after="0" w:line="360" w:lineRule="atLeast"/>
        <w:ind w:left="0"/>
        <w:textAlignment w:val="baseline"/>
        <w:rPr>
          <w:ins w:id="332" w:author="Unknown"/>
          <w:rFonts w:ascii="inherit" w:eastAsia="Times New Roman" w:hAnsi="inherit" w:cs="Helvetica"/>
          <w:color w:val="333333"/>
          <w:sz w:val="20"/>
          <w:szCs w:val="20"/>
        </w:rPr>
      </w:pPr>
      <w:ins w:id="333"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"http://www.easybiologyclass.com/category/botany/"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Botany</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(40)</w:t>
        </w:r>
      </w:ins>
    </w:p>
    <w:p w:rsidR="00C476E3" w:rsidRPr="00C476E3" w:rsidRDefault="00C476E3" w:rsidP="008363AC">
      <w:pPr>
        <w:numPr>
          <w:ilvl w:val="0"/>
          <w:numId w:val="4"/>
        </w:numPr>
        <w:shd w:val="clear" w:color="auto" w:fill="FCFCFC"/>
        <w:bidi w:val="0"/>
        <w:spacing w:after="0" w:line="360" w:lineRule="atLeast"/>
        <w:ind w:left="0"/>
        <w:textAlignment w:val="baseline"/>
        <w:rPr>
          <w:ins w:id="334" w:author="Unknown"/>
          <w:rFonts w:ascii="inherit" w:eastAsia="Times New Roman" w:hAnsi="inherit" w:cs="Helvetica"/>
          <w:color w:val="333333"/>
          <w:sz w:val="20"/>
          <w:szCs w:val="20"/>
        </w:rPr>
      </w:pPr>
      <w:ins w:id="335"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"http://www.easybiologyclass.com/category/botany/bryophyte/"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Bryophyte</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(2)</w:t>
        </w:r>
      </w:ins>
    </w:p>
    <w:p w:rsidR="00C476E3" w:rsidRPr="00C476E3" w:rsidRDefault="00C476E3" w:rsidP="008363AC">
      <w:pPr>
        <w:numPr>
          <w:ilvl w:val="0"/>
          <w:numId w:val="4"/>
        </w:numPr>
        <w:shd w:val="clear" w:color="auto" w:fill="FCFCFC"/>
        <w:bidi w:val="0"/>
        <w:spacing w:after="0" w:line="360" w:lineRule="atLeast"/>
        <w:ind w:left="0"/>
        <w:textAlignment w:val="baseline"/>
        <w:rPr>
          <w:ins w:id="336" w:author="Unknown"/>
          <w:rFonts w:ascii="inherit" w:eastAsia="Times New Roman" w:hAnsi="inherit" w:cs="Helvetica"/>
          <w:color w:val="333333"/>
          <w:sz w:val="20"/>
          <w:szCs w:val="20"/>
        </w:rPr>
      </w:pPr>
      <w:ins w:id="337"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"http://www.easybiologyclass.com/category/cell-biology/"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Cell Biology</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(4)</w:t>
        </w:r>
      </w:ins>
    </w:p>
    <w:p w:rsidR="00C476E3" w:rsidRPr="00C476E3" w:rsidRDefault="00C476E3" w:rsidP="008363AC">
      <w:pPr>
        <w:numPr>
          <w:ilvl w:val="0"/>
          <w:numId w:val="4"/>
        </w:numPr>
        <w:shd w:val="clear" w:color="auto" w:fill="FCFCFC"/>
        <w:bidi w:val="0"/>
        <w:spacing w:after="0" w:line="360" w:lineRule="atLeast"/>
        <w:ind w:left="0"/>
        <w:textAlignment w:val="baseline"/>
        <w:rPr>
          <w:ins w:id="338" w:author="Unknown"/>
          <w:rFonts w:ascii="inherit" w:eastAsia="Times New Roman" w:hAnsi="inherit" w:cs="Helvetica"/>
          <w:color w:val="333333"/>
          <w:sz w:val="20"/>
          <w:szCs w:val="20"/>
        </w:rPr>
      </w:pPr>
      <w:ins w:id="339"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"http://www.easybiologyclass.com/category/csir-icmr-dbt-icar/"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CSIR / ICMR / DBT / ICAR</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(55)</w:t>
        </w:r>
      </w:ins>
    </w:p>
    <w:p w:rsidR="00C476E3" w:rsidRPr="00C476E3" w:rsidRDefault="00C476E3" w:rsidP="008363AC">
      <w:pPr>
        <w:numPr>
          <w:ilvl w:val="0"/>
          <w:numId w:val="4"/>
        </w:numPr>
        <w:shd w:val="clear" w:color="auto" w:fill="FCFCFC"/>
        <w:bidi w:val="0"/>
        <w:spacing w:after="0" w:line="360" w:lineRule="atLeast"/>
        <w:ind w:left="0"/>
        <w:textAlignment w:val="baseline"/>
        <w:rPr>
          <w:ins w:id="340" w:author="Unknown"/>
          <w:rFonts w:ascii="inherit" w:eastAsia="Times New Roman" w:hAnsi="inherit" w:cs="Helvetica"/>
          <w:color w:val="333333"/>
          <w:sz w:val="20"/>
          <w:szCs w:val="20"/>
        </w:rPr>
      </w:pPr>
      <w:ins w:id="341"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"http://www.easybiologyclass.com/category/csir-icmr-dbt-icar/csir-net-model-questions/"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CSIR NET Model Questions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(14)</w:t>
        </w:r>
      </w:ins>
    </w:p>
    <w:p w:rsidR="00C476E3" w:rsidRPr="00C476E3" w:rsidRDefault="00C476E3" w:rsidP="008363AC">
      <w:pPr>
        <w:numPr>
          <w:ilvl w:val="0"/>
          <w:numId w:val="4"/>
        </w:numPr>
        <w:shd w:val="clear" w:color="auto" w:fill="FCFCFC"/>
        <w:bidi w:val="0"/>
        <w:spacing w:after="0" w:line="360" w:lineRule="atLeast"/>
        <w:ind w:left="0"/>
        <w:textAlignment w:val="baseline"/>
        <w:rPr>
          <w:ins w:id="342" w:author="Unknown"/>
          <w:rFonts w:ascii="inherit" w:eastAsia="Times New Roman" w:hAnsi="inherit" w:cs="Helvetica"/>
          <w:color w:val="333333"/>
          <w:sz w:val="20"/>
          <w:szCs w:val="20"/>
        </w:rPr>
      </w:pPr>
      <w:ins w:id="343"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"http://www.easybiologyclass.com/category/biology-mcq/cytology-mcq/"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Cytology MCQ</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w:t>
        </w:r>
      </w:ins>
    </w:p>
    <w:p w:rsidR="00C476E3" w:rsidRPr="00C476E3" w:rsidRDefault="00C476E3" w:rsidP="008363AC">
      <w:pPr>
        <w:numPr>
          <w:ilvl w:val="0"/>
          <w:numId w:val="4"/>
        </w:numPr>
        <w:shd w:val="clear" w:color="auto" w:fill="FCFCFC"/>
        <w:bidi w:val="0"/>
        <w:spacing w:after="0" w:line="360" w:lineRule="atLeast"/>
        <w:ind w:left="0"/>
        <w:textAlignment w:val="baseline"/>
        <w:rPr>
          <w:ins w:id="344" w:author="Unknown"/>
          <w:rFonts w:ascii="inherit" w:eastAsia="Times New Roman" w:hAnsi="inherit" w:cs="Helvetica"/>
          <w:color w:val="333333"/>
          <w:sz w:val="20"/>
          <w:szCs w:val="20"/>
        </w:rPr>
      </w:pPr>
      <w:ins w:id="345"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"http://www.easybiologyclass.com/category/dbt-bet-exam/"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DBT BET Exam</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w:t>
        </w:r>
      </w:ins>
    </w:p>
    <w:p w:rsidR="00C476E3" w:rsidRPr="00C476E3" w:rsidRDefault="00C476E3" w:rsidP="008363AC">
      <w:pPr>
        <w:numPr>
          <w:ilvl w:val="0"/>
          <w:numId w:val="4"/>
        </w:numPr>
        <w:shd w:val="clear" w:color="auto" w:fill="FCFCFC"/>
        <w:bidi w:val="0"/>
        <w:spacing w:after="0" w:line="360" w:lineRule="atLeast"/>
        <w:ind w:left="0"/>
        <w:textAlignment w:val="baseline"/>
        <w:rPr>
          <w:ins w:id="346" w:author="Unknown"/>
          <w:rFonts w:ascii="inherit" w:eastAsia="Times New Roman" w:hAnsi="inherit" w:cs="Helvetica"/>
          <w:color w:val="333333"/>
          <w:sz w:val="20"/>
          <w:szCs w:val="20"/>
        </w:rPr>
      </w:pPr>
      <w:ins w:id="347"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"http://www.easybiologyclass.com/category/dbt-bet-jrf-previous-year-questions/"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DBT BET JRF Previous Year Questions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(10)</w:t>
        </w:r>
      </w:ins>
    </w:p>
    <w:p w:rsidR="00C476E3" w:rsidRPr="00C476E3" w:rsidRDefault="00C476E3" w:rsidP="008363AC">
      <w:pPr>
        <w:numPr>
          <w:ilvl w:val="0"/>
          <w:numId w:val="4"/>
        </w:numPr>
        <w:shd w:val="clear" w:color="auto" w:fill="FCFCFC"/>
        <w:bidi w:val="0"/>
        <w:spacing w:after="0" w:line="360" w:lineRule="atLeast"/>
        <w:ind w:left="0"/>
        <w:textAlignment w:val="baseline"/>
        <w:rPr>
          <w:ins w:id="348" w:author="Unknown"/>
          <w:rFonts w:ascii="inherit" w:eastAsia="Times New Roman" w:hAnsi="inherit" w:cs="Helvetica"/>
          <w:color w:val="333333"/>
          <w:sz w:val="20"/>
          <w:szCs w:val="20"/>
        </w:rPr>
      </w:pPr>
      <w:ins w:id="349"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"http://www.easybiologyclass.com/category/difference-between/"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Difference Between…</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(22)</w:t>
        </w:r>
      </w:ins>
    </w:p>
    <w:p w:rsidR="00C476E3" w:rsidRPr="00C476E3" w:rsidRDefault="00C476E3" w:rsidP="008363AC">
      <w:pPr>
        <w:numPr>
          <w:ilvl w:val="0"/>
          <w:numId w:val="4"/>
        </w:numPr>
        <w:shd w:val="clear" w:color="auto" w:fill="FCFCFC"/>
        <w:bidi w:val="0"/>
        <w:spacing w:after="0" w:line="360" w:lineRule="atLeast"/>
        <w:ind w:left="0"/>
        <w:textAlignment w:val="baseline"/>
        <w:rPr>
          <w:ins w:id="350" w:author="Unknown"/>
          <w:rFonts w:ascii="inherit" w:eastAsia="Times New Roman" w:hAnsi="inherit" w:cs="Helvetica"/>
          <w:color w:val="333333"/>
          <w:sz w:val="20"/>
          <w:szCs w:val="20"/>
        </w:rPr>
      </w:pPr>
      <w:ins w:id="351"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"http://www.easybiologyclass.com/category/ecology/"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Ecology</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(7)</w:t>
        </w:r>
      </w:ins>
    </w:p>
    <w:p w:rsidR="00C476E3" w:rsidRPr="00C476E3" w:rsidRDefault="00C476E3" w:rsidP="008363AC">
      <w:pPr>
        <w:numPr>
          <w:ilvl w:val="0"/>
          <w:numId w:val="4"/>
        </w:numPr>
        <w:shd w:val="clear" w:color="auto" w:fill="FCFCFC"/>
        <w:bidi w:val="0"/>
        <w:spacing w:after="0" w:line="360" w:lineRule="atLeast"/>
        <w:ind w:left="0"/>
        <w:textAlignment w:val="baseline"/>
        <w:rPr>
          <w:ins w:id="352" w:author="Unknown"/>
          <w:rFonts w:ascii="inherit" w:eastAsia="Times New Roman" w:hAnsi="inherit" w:cs="Helvetica"/>
          <w:color w:val="333333"/>
          <w:sz w:val="20"/>
          <w:szCs w:val="20"/>
        </w:rPr>
      </w:pPr>
      <w:ins w:id="353"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"http://www.easybiologyclass.com/category/difference-between/ecology-environmental-science/"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Ecology &amp; Environmental Science</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w:t>
        </w:r>
      </w:ins>
    </w:p>
    <w:p w:rsidR="00C476E3" w:rsidRPr="00C476E3" w:rsidRDefault="00C476E3" w:rsidP="008363AC">
      <w:pPr>
        <w:numPr>
          <w:ilvl w:val="0"/>
          <w:numId w:val="4"/>
        </w:numPr>
        <w:shd w:val="clear" w:color="auto" w:fill="FCFCFC"/>
        <w:bidi w:val="0"/>
        <w:spacing w:after="0" w:line="360" w:lineRule="atLeast"/>
        <w:ind w:left="0"/>
        <w:textAlignment w:val="baseline"/>
        <w:rPr>
          <w:ins w:id="354" w:author="Unknown"/>
          <w:rFonts w:ascii="inherit" w:eastAsia="Times New Roman" w:hAnsi="inherit" w:cs="Helvetica"/>
          <w:color w:val="333333"/>
          <w:sz w:val="20"/>
          <w:szCs w:val="20"/>
        </w:rPr>
      </w:pPr>
      <w:ins w:id="355"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"http://www.easybiologyclass.com/category/biology-mcq/ecology-mcq/"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Ecology MCQ</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(4)</w:t>
        </w:r>
      </w:ins>
    </w:p>
    <w:p w:rsidR="00C476E3" w:rsidRPr="00C476E3" w:rsidRDefault="00C476E3" w:rsidP="008363AC">
      <w:pPr>
        <w:numPr>
          <w:ilvl w:val="0"/>
          <w:numId w:val="4"/>
        </w:numPr>
        <w:shd w:val="clear" w:color="auto" w:fill="FCFCFC"/>
        <w:bidi w:val="0"/>
        <w:spacing w:after="0" w:line="360" w:lineRule="atLeast"/>
        <w:ind w:left="0"/>
        <w:textAlignment w:val="baseline"/>
        <w:rPr>
          <w:ins w:id="356" w:author="Unknown"/>
          <w:rFonts w:ascii="inherit" w:eastAsia="Times New Roman" w:hAnsi="inherit" w:cs="Helvetica"/>
          <w:color w:val="333333"/>
          <w:sz w:val="20"/>
          <w:szCs w:val="20"/>
        </w:rPr>
      </w:pPr>
      <w:ins w:id="357"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"http://www.easybiologyclass.com/category/environmental-science/"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Environmental Science</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w:t>
        </w:r>
      </w:ins>
    </w:p>
    <w:p w:rsidR="00C476E3" w:rsidRPr="00C476E3" w:rsidRDefault="00C476E3" w:rsidP="008363AC">
      <w:pPr>
        <w:numPr>
          <w:ilvl w:val="0"/>
          <w:numId w:val="4"/>
        </w:numPr>
        <w:shd w:val="clear" w:color="auto" w:fill="FCFCFC"/>
        <w:bidi w:val="0"/>
        <w:spacing w:after="0" w:line="360" w:lineRule="atLeast"/>
        <w:ind w:left="0"/>
        <w:textAlignment w:val="baseline"/>
        <w:rPr>
          <w:ins w:id="358" w:author="Unknown"/>
          <w:rFonts w:ascii="inherit" w:eastAsia="Times New Roman" w:hAnsi="inherit" w:cs="Helvetica"/>
          <w:color w:val="333333"/>
          <w:sz w:val="20"/>
          <w:szCs w:val="20"/>
        </w:rPr>
      </w:pPr>
      <w:ins w:id="359"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"http://www.easybiologyclass.com/category/enzymes/"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Enzymes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w:t>
        </w:r>
      </w:ins>
    </w:p>
    <w:p w:rsidR="00C476E3" w:rsidRPr="00C476E3" w:rsidRDefault="00C476E3" w:rsidP="008363AC">
      <w:pPr>
        <w:numPr>
          <w:ilvl w:val="0"/>
          <w:numId w:val="4"/>
        </w:numPr>
        <w:shd w:val="clear" w:color="auto" w:fill="FCFCFC"/>
        <w:bidi w:val="0"/>
        <w:spacing w:after="0" w:line="360" w:lineRule="atLeast"/>
        <w:ind w:left="0"/>
        <w:textAlignment w:val="baseline"/>
        <w:rPr>
          <w:ins w:id="360" w:author="Unknown"/>
          <w:rFonts w:ascii="inherit" w:eastAsia="Times New Roman" w:hAnsi="inherit" w:cs="Helvetica"/>
          <w:color w:val="333333"/>
          <w:sz w:val="20"/>
          <w:szCs w:val="20"/>
        </w:rPr>
      </w:pPr>
      <w:ins w:id="361" w:author="Unknown">
        <w:r w:rsidRPr="00C476E3">
          <w:rPr>
            <w:rFonts w:ascii="inherit" w:eastAsia="Times New Roman" w:hAnsi="inherit" w:cs="Helvetica"/>
            <w:color w:val="333333"/>
            <w:sz w:val="20"/>
            <w:szCs w:val="20"/>
          </w:rPr>
          <w:lastRenderedPageBreak/>
          <w:fldChar w:fldCharType="begin"/>
        </w:r>
        <w:r w:rsidRPr="00C476E3">
          <w:rPr>
            <w:rFonts w:ascii="inherit" w:eastAsia="Times New Roman" w:hAnsi="inherit" w:cs="Helvetica"/>
            <w:color w:val="333333"/>
            <w:sz w:val="20"/>
            <w:szCs w:val="20"/>
          </w:rPr>
          <w:instrText xml:space="preserve"> HYPERLINK "http://www.easybiologyclass.com/category/evolution/"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Evolution</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w:t>
        </w:r>
      </w:ins>
    </w:p>
    <w:p w:rsidR="00C476E3" w:rsidRPr="00C476E3" w:rsidRDefault="00C476E3" w:rsidP="008363AC">
      <w:pPr>
        <w:numPr>
          <w:ilvl w:val="0"/>
          <w:numId w:val="4"/>
        </w:numPr>
        <w:shd w:val="clear" w:color="auto" w:fill="FCFCFC"/>
        <w:bidi w:val="0"/>
        <w:spacing w:after="0" w:line="360" w:lineRule="atLeast"/>
        <w:ind w:left="0"/>
        <w:textAlignment w:val="baseline"/>
        <w:rPr>
          <w:ins w:id="362" w:author="Unknown"/>
          <w:rFonts w:ascii="inherit" w:eastAsia="Times New Roman" w:hAnsi="inherit" w:cs="Helvetica"/>
          <w:color w:val="333333"/>
          <w:sz w:val="20"/>
          <w:szCs w:val="20"/>
        </w:rPr>
      </w:pPr>
      <w:ins w:id="363"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"http://www.easybiologyclass.com/category/gate-biotechnology/"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GATE Biotechnology</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(7)</w:t>
        </w:r>
      </w:ins>
    </w:p>
    <w:p w:rsidR="00C476E3" w:rsidRPr="00C476E3" w:rsidRDefault="00C476E3" w:rsidP="008363AC">
      <w:pPr>
        <w:numPr>
          <w:ilvl w:val="0"/>
          <w:numId w:val="4"/>
        </w:numPr>
        <w:shd w:val="clear" w:color="auto" w:fill="FCFCFC"/>
        <w:bidi w:val="0"/>
        <w:spacing w:after="0" w:line="360" w:lineRule="atLeast"/>
        <w:ind w:left="0"/>
        <w:textAlignment w:val="baseline"/>
        <w:rPr>
          <w:ins w:id="364" w:author="Unknown"/>
          <w:rFonts w:ascii="inherit" w:eastAsia="Times New Roman" w:hAnsi="inherit" w:cs="Helvetica"/>
          <w:color w:val="333333"/>
          <w:sz w:val="20"/>
          <w:szCs w:val="20"/>
        </w:rPr>
      </w:pPr>
      <w:ins w:id="365"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"http://www.easybiologyclass.com/category/gate-ey-previous-papers/"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GATE EY Previous Papers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(2)</w:t>
        </w:r>
      </w:ins>
    </w:p>
    <w:p w:rsidR="00C476E3" w:rsidRPr="00C476E3" w:rsidRDefault="00C476E3" w:rsidP="008363AC">
      <w:pPr>
        <w:numPr>
          <w:ilvl w:val="0"/>
          <w:numId w:val="4"/>
        </w:numPr>
        <w:shd w:val="clear" w:color="auto" w:fill="FCFCFC"/>
        <w:bidi w:val="0"/>
        <w:spacing w:after="0" w:line="360" w:lineRule="atLeast"/>
        <w:ind w:left="0"/>
        <w:textAlignment w:val="baseline"/>
        <w:rPr>
          <w:ins w:id="366" w:author="Unknown"/>
          <w:rFonts w:ascii="inherit" w:eastAsia="Times New Roman" w:hAnsi="inherit" w:cs="Helvetica"/>
          <w:color w:val="333333"/>
          <w:sz w:val="20"/>
          <w:szCs w:val="20"/>
        </w:rPr>
      </w:pPr>
      <w:ins w:id="367"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"http://www.easybiologyclass.com/category/gate-life-sciences-xl/"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GATE Life Sciences (XL)</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(12)</w:t>
        </w:r>
      </w:ins>
    </w:p>
    <w:p w:rsidR="00C476E3" w:rsidRPr="00C476E3" w:rsidRDefault="00C476E3" w:rsidP="008363AC">
      <w:pPr>
        <w:numPr>
          <w:ilvl w:val="0"/>
          <w:numId w:val="4"/>
        </w:numPr>
        <w:shd w:val="clear" w:color="auto" w:fill="FCFCFC"/>
        <w:bidi w:val="0"/>
        <w:spacing w:after="0" w:line="360" w:lineRule="atLeast"/>
        <w:ind w:left="0"/>
        <w:textAlignment w:val="baseline"/>
        <w:rPr>
          <w:ins w:id="368" w:author="Unknown"/>
          <w:rFonts w:ascii="inherit" w:eastAsia="Times New Roman" w:hAnsi="inherit" w:cs="Helvetica"/>
          <w:color w:val="333333"/>
          <w:sz w:val="20"/>
          <w:szCs w:val="20"/>
        </w:rPr>
      </w:pPr>
      <w:ins w:id="369"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"http://www.easybiologyclass.com/category/gate-xl-previous-year-questions/"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GATE XL Previous Year Questions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(8)</w:t>
        </w:r>
      </w:ins>
    </w:p>
    <w:p w:rsidR="00C476E3" w:rsidRPr="00C476E3" w:rsidRDefault="00C476E3" w:rsidP="008363AC">
      <w:pPr>
        <w:numPr>
          <w:ilvl w:val="0"/>
          <w:numId w:val="4"/>
        </w:numPr>
        <w:shd w:val="clear" w:color="auto" w:fill="FCFCFC"/>
        <w:bidi w:val="0"/>
        <w:spacing w:after="0" w:line="360" w:lineRule="atLeast"/>
        <w:ind w:left="0"/>
        <w:textAlignment w:val="baseline"/>
        <w:rPr>
          <w:ins w:id="370" w:author="Unknown"/>
          <w:rFonts w:ascii="inherit" w:eastAsia="Times New Roman" w:hAnsi="inherit" w:cs="Helvetica"/>
          <w:color w:val="333333"/>
          <w:sz w:val="20"/>
          <w:szCs w:val="20"/>
        </w:rPr>
      </w:pPr>
      <w:ins w:id="371"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"http://www.easybiologyclass.com/category/genetics/"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Genetics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(3)</w:t>
        </w:r>
      </w:ins>
    </w:p>
    <w:p w:rsidR="00C476E3" w:rsidRPr="00C476E3" w:rsidRDefault="00C476E3" w:rsidP="008363AC">
      <w:pPr>
        <w:numPr>
          <w:ilvl w:val="0"/>
          <w:numId w:val="4"/>
        </w:numPr>
        <w:shd w:val="clear" w:color="auto" w:fill="FCFCFC"/>
        <w:bidi w:val="0"/>
        <w:spacing w:after="0" w:line="360" w:lineRule="atLeast"/>
        <w:ind w:left="0"/>
        <w:textAlignment w:val="baseline"/>
        <w:rPr>
          <w:ins w:id="372" w:author="Unknown"/>
          <w:rFonts w:ascii="inherit" w:eastAsia="Times New Roman" w:hAnsi="inherit" w:cs="Helvetica"/>
          <w:color w:val="333333"/>
          <w:sz w:val="20"/>
          <w:szCs w:val="20"/>
        </w:rPr>
      </w:pPr>
      <w:ins w:id="373"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"http://www.easybiologyclass.com/category/gs-biology-previous-papers-solved/"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GS Biology Previous Papers (Solved)</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(7)</w:t>
        </w:r>
      </w:ins>
    </w:p>
    <w:p w:rsidR="00C476E3" w:rsidRPr="00C476E3" w:rsidRDefault="00C476E3" w:rsidP="008363AC">
      <w:pPr>
        <w:numPr>
          <w:ilvl w:val="0"/>
          <w:numId w:val="4"/>
        </w:numPr>
        <w:shd w:val="clear" w:color="auto" w:fill="FCFCFC"/>
        <w:bidi w:val="0"/>
        <w:spacing w:after="0" w:line="360" w:lineRule="atLeast"/>
        <w:ind w:left="0"/>
        <w:textAlignment w:val="baseline"/>
        <w:rPr>
          <w:ins w:id="374" w:author="Unknown"/>
          <w:rFonts w:ascii="inherit" w:eastAsia="Times New Roman" w:hAnsi="inherit" w:cs="Helvetica"/>
          <w:color w:val="333333"/>
          <w:sz w:val="20"/>
          <w:szCs w:val="20"/>
        </w:rPr>
      </w:pPr>
      <w:ins w:id="375"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"http://www.easybiologyclass.com/category/gs-biology-wildlife-conservation/"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GS Biology Wildlife &amp; Conservation</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(4)</w:t>
        </w:r>
      </w:ins>
    </w:p>
    <w:p w:rsidR="00C476E3" w:rsidRPr="00C476E3" w:rsidRDefault="00C476E3" w:rsidP="008363AC">
      <w:pPr>
        <w:numPr>
          <w:ilvl w:val="0"/>
          <w:numId w:val="4"/>
        </w:numPr>
        <w:shd w:val="clear" w:color="auto" w:fill="FCFCFC"/>
        <w:bidi w:val="0"/>
        <w:spacing w:after="0" w:line="360" w:lineRule="atLeast"/>
        <w:ind w:left="0"/>
        <w:textAlignment w:val="baseline"/>
        <w:rPr>
          <w:ins w:id="376" w:author="Unknown"/>
          <w:rFonts w:ascii="inherit" w:eastAsia="Times New Roman" w:hAnsi="inherit" w:cs="Helvetica"/>
          <w:color w:val="333333"/>
          <w:sz w:val="20"/>
          <w:szCs w:val="20"/>
        </w:rPr>
      </w:pPr>
      <w:ins w:id="377"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"http://www.easybiologyclass.com/category/hsst-botany-question-papers/"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HSST Botany Question Papers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(2)</w:t>
        </w:r>
      </w:ins>
    </w:p>
    <w:p w:rsidR="00C476E3" w:rsidRPr="00C476E3" w:rsidRDefault="00C476E3" w:rsidP="008363AC">
      <w:pPr>
        <w:numPr>
          <w:ilvl w:val="0"/>
          <w:numId w:val="4"/>
        </w:numPr>
        <w:shd w:val="clear" w:color="auto" w:fill="FCFCFC"/>
        <w:bidi w:val="0"/>
        <w:spacing w:after="0" w:line="360" w:lineRule="atLeast"/>
        <w:ind w:left="0"/>
        <w:textAlignment w:val="baseline"/>
        <w:rPr>
          <w:ins w:id="378" w:author="Unknown"/>
          <w:rFonts w:ascii="inherit" w:eastAsia="Times New Roman" w:hAnsi="inherit" w:cs="Helvetica"/>
          <w:color w:val="333333"/>
          <w:sz w:val="20"/>
          <w:szCs w:val="20"/>
        </w:rPr>
      </w:pPr>
      <w:ins w:id="379"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"http://www.easybiologyclass.com/category/difference-between/human-physiology/"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Human Physiology</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(2)</w:t>
        </w:r>
      </w:ins>
    </w:p>
    <w:p w:rsidR="00C476E3" w:rsidRPr="00C476E3" w:rsidRDefault="00C476E3" w:rsidP="008363AC">
      <w:pPr>
        <w:numPr>
          <w:ilvl w:val="0"/>
          <w:numId w:val="4"/>
        </w:numPr>
        <w:shd w:val="clear" w:color="auto" w:fill="FCFCFC"/>
        <w:bidi w:val="0"/>
        <w:spacing w:after="0" w:line="360" w:lineRule="atLeast"/>
        <w:ind w:left="0"/>
        <w:textAlignment w:val="baseline"/>
        <w:rPr>
          <w:ins w:id="380" w:author="Unknown"/>
          <w:rFonts w:ascii="inherit" w:eastAsia="Times New Roman" w:hAnsi="inherit" w:cs="Helvetica"/>
          <w:color w:val="333333"/>
          <w:sz w:val="20"/>
          <w:szCs w:val="20"/>
        </w:rPr>
      </w:pPr>
      <w:ins w:id="381"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"http://www.easybiologyclass.com/category/csir-icmr-dbt-icar/icmr-jrf-model-questions/"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ICMR JRF Model Questions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(15)</w:t>
        </w:r>
      </w:ins>
    </w:p>
    <w:p w:rsidR="00C476E3" w:rsidRPr="00C476E3" w:rsidRDefault="00C476E3" w:rsidP="008363AC">
      <w:pPr>
        <w:numPr>
          <w:ilvl w:val="0"/>
          <w:numId w:val="4"/>
        </w:numPr>
        <w:shd w:val="clear" w:color="auto" w:fill="FCFCFC"/>
        <w:bidi w:val="0"/>
        <w:spacing w:after="0" w:line="360" w:lineRule="atLeast"/>
        <w:ind w:left="0"/>
        <w:textAlignment w:val="baseline"/>
        <w:rPr>
          <w:ins w:id="382" w:author="Unknown"/>
          <w:rFonts w:ascii="inherit" w:eastAsia="Times New Roman" w:hAnsi="inherit" w:cs="Helvetica"/>
          <w:color w:val="333333"/>
          <w:sz w:val="20"/>
          <w:szCs w:val="20"/>
        </w:rPr>
      </w:pPr>
      <w:ins w:id="383"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"http://www.easybiologyclass.com/category/jam-bl-previous-papers/"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JAM BL Previous Papers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(6)</w:t>
        </w:r>
      </w:ins>
    </w:p>
    <w:p w:rsidR="00C476E3" w:rsidRPr="00C476E3" w:rsidRDefault="00C476E3" w:rsidP="008363AC">
      <w:pPr>
        <w:numPr>
          <w:ilvl w:val="0"/>
          <w:numId w:val="4"/>
        </w:numPr>
        <w:shd w:val="clear" w:color="auto" w:fill="FCFCFC"/>
        <w:bidi w:val="0"/>
        <w:spacing w:after="0" w:line="360" w:lineRule="atLeast"/>
        <w:ind w:left="0"/>
        <w:textAlignment w:val="baseline"/>
        <w:rPr>
          <w:ins w:id="384" w:author="Unknown"/>
          <w:rFonts w:ascii="inherit" w:eastAsia="Times New Roman" w:hAnsi="inherit" w:cs="Helvetica"/>
          <w:color w:val="333333"/>
          <w:sz w:val="20"/>
          <w:szCs w:val="20"/>
        </w:rPr>
      </w:pPr>
      <w:ins w:id="385"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"http://www.easybiologyclass.com/category/jam-bt-previous-papers/"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JAM BT Previous Papers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(10)</w:t>
        </w:r>
      </w:ins>
    </w:p>
    <w:p w:rsidR="00C476E3" w:rsidRPr="00C476E3" w:rsidRDefault="00C476E3" w:rsidP="008363AC">
      <w:pPr>
        <w:numPr>
          <w:ilvl w:val="0"/>
          <w:numId w:val="4"/>
        </w:numPr>
        <w:shd w:val="clear" w:color="auto" w:fill="FCFCFC"/>
        <w:bidi w:val="0"/>
        <w:spacing w:after="0" w:line="360" w:lineRule="atLeast"/>
        <w:ind w:left="0"/>
        <w:textAlignment w:val="baseline"/>
        <w:rPr>
          <w:ins w:id="386" w:author="Unknown"/>
          <w:rFonts w:ascii="inherit" w:eastAsia="Times New Roman" w:hAnsi="inherit" w:cs="Helvetica"/>
          <w:color w:val="333333"/>
          <w:sz w:val="20"/>
          <w:szCs w:val="20"/>
        </w:rPr>
      </w:pPr>
      <w:ins w:id="387"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"http://www.easybiologyclass.com/category/jobs-recruitments/"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Jobs &amp; Recruitments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(10)</w:t>
        </w:r>
      </w:ins>
    </w:p>
    <w:p w:rsidR="00C476E3" w:rsidRPr="00C476E3" w:rsidRDefault="00C476E3" w:rsidP="008363AC">
      <w:pPr>
        <w:numPr>
          <w:ilvl w:val="0"/>
          <w:numId w:val="4"/>
        </w:numPr>
        <w:shd w:val="clear" w:color="auto" w:fill="FCFCFC"/>
        <w:bidi w:val="0"/>
        <w:spacing w:after="0" w:line="360" w:lineRule="atLeast"/>
        <w:ind w:left="0"/>
        <w:textAlignment w:val="baseline"/>
        <w:rPr>
          <w:ins w:id="388" w:author="Unknown"/>
          <w:rFonts w:ascii="inherit" w:eastAsia="Times New Roman" w:hAnsi="inherit" w:cs="Helvetica"/>
          <w:color w:val="333333"/>
          <w:sz w:val="20"/>
          <w:szCs w:val="20"/>
        </w:rPr>
      </w:pPr>
      <w:ins w:id="389"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"http://www.easybiologyclass.com/category/lecture-notes/"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Lecture Notes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(59)</w:t>
        </w:r>
      </w:ins>
    </w:p>
    <w:p w:rsidR="00C476E3" w:rsidRPr="00C476E3" w:rsidRDefault="00C476E3" w:rsidP="008363AC">
      <w:pPr>
        <w:numPr>
          <w:ilvl w:val="0"/>
          <w:numId w:val="4"/>
        </w:numPr>
        <w:shd w:val="clear" w:color="auto" w:fill="FCFCFC"/>
        <w:bidi w:val="0"/>
        <w:spacing w:after="0" w:line="360" w:lineRule="atLeast"/>
        <w:ind w:left="0"/>
        <w:textAlignment w:val="baseline"/>
        <w:rPr>
          <w:ins w:id="390" w:author="Unknown"/>
          <w:rFonts w:ascii="inherit" w:eastAsia="Times New Roman" w:hAnsi="inherit" w:cs="Helvetica"/>
          <w:color w:val="333333"/>
          <w:sz w:val="20"/>
          <w:szCs w:val="20"/>
        </w:rPr>
      </w:pPr>
      <w:ins w:id="391"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"http://www.easybiologyclass.com/category/botany/lichens/"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Lichens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w:t>
        </w:r>
      </w:ins>
    </w:p>
    <w:p w:rsidR="00C476E3" w:rsidRPr="00C476E3" w:rsidRDefault="00C476E3" w:rsidP="008363AC">
      <w:pPr>
        <w:numPr>
          <w:ilvl w:val="0"/>
          <w:numId w:val="4"/>
        </w:numPr>
        <w:shd w:val="clear" w:color="auto" w:fill="FCFCFC"/>
        <w:bidi w:val="0"/>
        <w:spacing w:after="0" w:line="360" w:lineRule="atLeast"/>
        <w:ind w:left="0"/>
        <w:textAlignment w:val="baseline"/>
        <w:rPr>
          <w:ins w:id="392" w:author="Unknown"/>
          <w:rFonts w:ascii="inherit" w:eastAsia="Times New Roman" w:hAnsi="inherit" w:cs="Helvetica"/>
          <w:color w:val="333333"/>
          <w:sz w:val="20"/>
          <w:szCs w:val="20"/>
        </w:rPr>
      </w:pPr>
      <w:ins w:id="393"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"http://www.easybiologyclass.com/category/mcq-multiple-choice-questions/"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MCQ (Multiple Choice Questions)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(44)</w:t>
        </w:r>
      </w:ins>
    </w:p>
    <w:p w:rsidR="00C476E3" w:rsidRPr="00C476E3" w:rsidRDefault="00C476E3" w:rsidP="008363AC">
      <w:pPr>
        <w:numPr>
          <w:ilvl w:val="0"/>
          <w:numId w:val="4"/>
        </w:numPr>
        <w:shd w:val="clear" w:color="auto" w:fill="FCFCFC"/>
        <w:bidi w:val="0"/>
        <w:spacing w:after="0" w:line="360" w:lineRule="atLeast"/>
        <w:ind w:left="0"/>
        <w:textAlignment w:val="baseline"/>
        <w:rPr>
          <w:ins w:id="394" w:author="Unknown"/>
          <w:rFonts w:ascii="inherit" w:eastAsia="Times New Roman" w:hAnsi="inherit" w:cs="Helvetica"/>
          <w:color w:val="333333"/>
          <w:sz w:val="20"/>
          <w:szCs w:val="20"/>
        </w:rPr>
      </w:pPr>
      <w:ins w:id="395"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"http://www.easybiologyclass.com/category/microbiology/"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Microbiology</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(11)</w:t>
        </w:r>
      </w:ins>
    </w:p>
    <w:p w:rsidR="00C476E3" w:rsidRPr="00C476E3" w:rsidRDefault="00C476E3" w:rsidP="008363AC">
      <w:pPr>
        <w:numPr>
          <w:ilvl w:val="0"/>
          <w:numId w:val="4"/>
        </w:numPr>
        <w:shd w:val="clear" w:color="auto" w:fill="FCFCFC"/>
        <w:bidi w:val="0"/>
        <w:spacing w:after="0" w:line="360" w:lineRule="atLeast"/>
        <w:ind w:left="0"/>
        <w:textAlignment w:val="baseline"/>
        <w:rPr>
          <w:ins w:id="396" w:author="Unknown"/>
          <w:rFonts w:ascii="inherit" w:eastAsia="Times New Roman" w:hAnsi="inherit" w:cs="Helvetica"/>
          <w:color w:val="333333"/>
          <w:sz w:val="20"/>
          <w:szCs w:val="20"/>
        </w:rPr>
      </w:pPr>
      <w:ins w:id="397"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"http://www.easybiologyclass.com/category/biology-mcq/microbiology-mcq/"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Microbiology MCQ</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(5)</w:t>
        </w:r>
      </w:ins>
    </w:p>
    <w:p w:rsidR="00C476E3" w:rsidRPr="00C476E3" w:rsidRDefault="00C476E3" w:rsidP="008363AC">
      <w:pPr>
        <w:numPr>
          <w:ilvl w:val="0"/>
          <w:numId w:val="4"/>
        </w:numPr>
        <w:shd w:val="clear" w:color="auto" w:fill="FCFCFC"/>
        <w:bidi w:val="0"/>
        <w:spacing w:after="0" w:line="360" w:lineRule="atLeast"/>
        <w:ind w:left="0"/>
        <w:textAlignment w:val="baseline"/>
        <w:rPr>
          <w:ins w:id="398" w:author="Unknown"/>
          <w:rFonts w:ascii="inherit" w:eastAsia="Times New Roman" w:hAnsi="inherit" w:cs="Helvetica"/>
          <w:color w:val="333333"/>
          <w:sz w:val="20"/>
          <w:szCs w:val="20"/>
        </w:rPr>
      </w:pPr>
      <w:ins w:id="399"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"http://www.easybiologyclass.com/category/molecular-biology/"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Molecular Biology</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(9)</w:t>
        </w:r>
      </w:ins>
    </w:p>
    <w:p w:rsidR="00C476E3" w:rsidRPr="00C476E3" w:rsidRDefault="00C476E3" w:rsidP="008363AC">
      <w:pPr>
        <w:numPr>
          <w:ilvl w:val="0"/>
          <w:numId w:val="4"/>
        </w:numPr>
        <w:shd w:val="clear" w:color="auto" w:fill="FCFCFC"/>
        <w:bidi w:val="0"/>
        <w:spacing w:after="0" w:line="360" w:lineRule="atLeast"/>
        <w:ind w:left="0"/>
        <w:textAlignment w:val="baseline"/>
        <w:rPr>
          <w:ins w:id="400" w:author="Unknown"/>
          <w:rFonts w:ascii="inherit" w:eastAsia="Times New Roman" w:hAnsi="inherit" w:cs="Helvetica"/>
          <w:color w:val="333333"/>
          <w:sz w:val="20"/>
          <w:szCs w:val="20"/>
        </w:rPr>
      </w:pPr>
      <w:ins w:id="401"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"http://www.easybiologyclass.com/category/biology-mcq/molecular-biology-mcq/"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Molecular Biology MCQ</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w:t>
        </w:r>
      </w:ins>
    </w:p>
    <w:p w:rsidR="00C476E3" w:rsidRPr="00C476E3" w:rsidRDefault="00C476E3" w:rsidP="008363AC">
      <w:pPr>
        <w:numPr>
          <w:ilvl w:val="0"/>
          <w:numId w:val="4"/>
        </w:numPr>
        <w:shd w:val="clear" w:color="auto" w:fill="FCFCFC"/>
        <w:bidi w:val="0"/>
        <w:spacing w:after="0" w:line="360" w:lineRule="atLeast"/>
        <w:ind w:left="0"/>
        <w:textAlignment w:val="baseline"/>
        <w:rPr>
          <w:ins w:id="402" w:author="Unknown"/>
          <w:rFonts w:ascii="inherit" w:eastAsia="Times New Roman" w:hAnsi="inherit" w:cs="Helvetica"/>
          <w:color w:val="333333"/>
          <w:sz w:val="20"/>
          <w:szCs w:val="20"/>
        </w:rPr>
      </w:pPr>
      <w:ins w:id="403"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"http://www.easybiologyclass.com/category/botany/mycology-fungi/"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Mycology: Fungi</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(7)</w:t>
        </w:r>
      </w:ins>
    </w:p>
    <w:p w:rsidR="00C476E3" w:rsidRPr="00C476E3" w:rsidRDefault="00C476E3" w:rsidP="008363AC">
      <w:pPr>
        <w:numPr>
          <w:ilvl w:val="0"/>
          <w:numId w:val="4"/>
        </w:numPr>
        <w:shd w:val="clear" w:color="auto" w:fill="FCFCFC"/>
        <w:bidi w:val="0"/>
        <w:spacing w:after="0" w:line="360" w:lineRule="atLeast"/>
        <w:ind w:left="0"/>
        <w:textAlignment w:val="baseline"/>
        <w:rPr>
          <w:ins w:id="404" w:author="Unknown"/>
          <w:rFonts w:ascii="inherit" w:eastAsia="Times New Roman" w:hAnsi="inherit" w:cs="Helvetica"/>
          <w:color w:val="333333"/>
          <w:sz w:val="20"/>
          <w:szCs w:val="20"/>
        </w:rPr>
      </w:pPr>
      <w:ins w:id="405"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"http://www.easybiologyclass.com/category/net-life-sciences-model-questions/"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NET Life Sciences Model Questions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(10)</w:t>
        </w:r>
      </w:ins>
    </w:p>
    <w:p w:rsidR="00C476E3" w:rsidRPr="00C476E3" w:rsidRDefault="00C476E3" w:rsidP="008363AC">
      <w:pPr>
        <w:numPr>
          <w:ilvl w:val="0"/>
          <w:numId w:val="4"/>
        </w:numPr>
        <w:shd w:val="clear" w:color="auto" w:fill="FCFCFC"/>
        <w:bidi w:val="0"/>
        <w:spacing w:after="0" w:line="360" w:lineRule="atLeast"/>
        <w:ind w:left="0"/>
        <w:textAlignment w:val="baseline"/>
        <w:rPr>
          <w:ins w:id="406" w:author="Unknown"/>
          <w:rFonts w:ascii="inherit" w:eastAsia="Times New Roman" w:hAnsi="inherit" w:cs="Helvetica"/>
          <w:color w:val="333333"/>
          <w:sz w:val="20"/>
          <w:szCs w:val="20"/>
        </w:rPr>
      </w:pPr>
      <w:ins w:id="407"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"http://www.easybiologyclass.com/category/nobel-prize-discoveries/"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Nobel Prize Discoveries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(4)</w:t>
        </w:r>
      </w:ins>
    </w:p>
    <w:p w:rsidR="00C476E3" w:rsidRPr="00C476E3" w:rsidRDefault="00C476E3" w:rsidP="008363AC">
      <w:pPr>
        <w:numPr>
          <w:ilvl w:val="0"/>
          <w:numId w:val="4"/>
        </w:numPr>
        <w:shd w:val="clear" w:color="auto" w:fill="FCFCFC"/>
        <w:bidi w:val="0"/>
        <w:spacing w:after="0" w:line="360" w:lineRule="atLeast"/>
        <w:ind w:left="0"/>
        <w:textAlignment w:val="baseline"/>
        <w:rPr>
          <w:ins w:id="408" w:author="Unknown"/>
          <w:rFonts w:ascii="inherit" w:eastAsia="Times New Roman" w:hAnsi="inherit" w:cs="Helvetica"/>
          <w:color w:val="333333"/>
          <w:sz w:val="20"/>
          <w:szCs w:val="20"/>
        </w:rPr>
      </w:pPr>
      <w:ins w:id="409"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"http://www.easybiologyclass.com/category/physiology-and-metabolism/"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Physiology and Metabolism</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(2)</w:t>
        </w:r>
      </w:ins>
    </w:p>
    <w:p w:rsidR="00C476E3" w:rsidRPr="00C476E3" w:rsidRDefault="00C476E3" w:rsidP="008363AC">
      <w:pPr>
        <w:numPr>
          <w:ilvl w:val="0"/>
          <w:numId w:val="4"/>
        </w:numPr>
        <w:shd w:val="clear" w:color="auto" w:fill="FCFCFC"/>
        <w:bidi w:val="0"/>
        <w:spacing w:after="0" w:line="360" w:lineRule="atLeast"/>
        <w:ind w:left="0"/>
        <w:textAlignment w:val="baseline"/>
        <w:rPr>
          <w:ins w:id="410" w:author="Unknown"/>
          <w:rFonts w:ascii="inherit" w:eastAsia="Times New Roman" w:hAnsi="inherit" w:cs="Helvetica"/>
          <w:color w:val="333333"/>
          <w:sz w:val="20"/>
          <w:szCs w:val="20"/>
        </w:rPr>
      </w:pPr>
      <w:ins w:id="411"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"http://www.easybiologyclass.com/category/botany/plant-anatomy/"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Plant Anatomy</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(20)</w:t>
        </w:r>
      </w:ins>
    </w:p>
    <w:p w:rsidR="00C476E3" w:rsidRPr="00C476E3" w:rsidRDefault="00C476E3" w:rsidP="008363AC">
      <w:pPr>
        <w:numPr>
          <w:ilvl w:val="0"/>
          <w:numId w:val="4"/>
        </w:numPr>
        <w:shd w:val="clear" w:color="auto" w:fill="FCFCFC"/>
        <w:bidi w:val="0"/>
        <w:spacing w:after="0" w:line="360" w:lineRule="atLeast"/>
        <w:ind w:left="0"/>
        <w:textAlignment w:val="baseline"/>
        <w:rPr>
          <w:ins w:id="412" w:author="Unknown"/>
          <w:rFonts w:ascii="inherit" w:eastAsia="Times New Roman" w:hAnsi="inherit" w:cs="Helvetica"/>
          <w:color w:val="333333"/>
          <w:sz w:val="20"/>
          <w:szCs w:val="20"/>
        </w:rPr>
      </w:pPr>
      <w:ins w:id="413"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"http://www.easybiologyclass.com/category/difference-between/plant-anatomy-difference-between/"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Plant Anatomy</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(5)</w:t>
        </w:r>
      </w:ins>
    </w:p>
    <w:p w:rsidR="00C476E3" w:rsidRPr="00C476E3" w:rsidRDefault="00C476E3" w:rsidP="008363AC">
      <w:pPr>
        <w:numPr>
          <w:ilvl w:val="0"/>
          <w:numId w:val="4"/>
        </w:numPr>
        <w:shd w:val="clear" w:color="auto" w:fill="FCFCFC"/>
        <w:bidi w:val="0"/>
        <w:spacing w:after="0" w:line="360" w:lineRule="atLeast"/>
        <w:ind w:left="0"/>
        <w:textAlignment w:val="baseline"/>
        <w:rPr>
          <w:ins w:id="414" w:author="Unknown"/>
          <w:rFonts w:ascii="inherit" w:eastAsia="Times New Roman" w:hAnsi="inherit" w:cs="Helvetica"/>
          <w:color w:val="333333"/>
          <w:sz w:val="20"/>
          <w:szCs w:val="20"/>
        </w:rPr>
      </w:pPr>
      <w:ins w:id="415"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"http://www.easybiologyclass.com/category/botany/plant-pathology/"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Plant Pathology</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w:t>
        </w:r>
      </w:ins>
    </w:p>
    <w:p w:rsidR="00C476E3" w:rsidRPr="00C476E3" w:rsidRDefault="00C476E3" w:rsidP="008363AC">
      <w:pPr>
        <w:numPr>
          <w:ilvl w:val="0"/>
          <w:numId w:val="4"/>
        </w:numPr>
        <w:shd w:val="clear" w:color="auto" w:fill="FCFCFC"/>
        <w:bidi w:val="0"/>
        <w:spacing w:after="0" w:line="360" w:lineRule="atLeast"/>
        <w:ind w:left="0"/>
        <w:textAlignment w:val="baseline"/>
        <w:rPr>
          <w:ins w:id="416" w:author="Unknown"/>
          <w:rFonts w:ascii="inherit" w:eastAsia="Times New Roman" w:hAnsi="inherit" w:cs="Helvetica"/>
          <w:color w:val="333333"/>
          <w:sz w:val="20"/>
          <w:szCs w:val="20"/>
        </w:rPr>
      </w:pPr>
      <w:ins w:id="417"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"http://www.easybiologyclass.com/category/ppts-plant-anatomy/"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PPTs: Plant Anatomy</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w:t>
        </w:r>
      </w:ins>
    </w:p>
    <w:p w:rsidR="00C476E3" w:rsidRPr="00C476E3" w:rsidRDefault="00C476E3" w:rsidP="008363AC">
      <w:pPr>
        <w:numPr>
          <w:ilvl w:val="0"/>
          <w:numId w:val="4"/>
        </w:numPr>
        <w:shd w:val="clear" w:color="auto" w:fill="FCFCFC"/>
        <w:bidi w:val="0"/>
        <w:spacing w:after="0" w:line="360" w:lineRule="atLeast"/>
        <w:ind w:left="0"/>
        <w:textAlignment w:val="baseline"/>
        <w:rPr>
          <w:ins w:id="418" w:author="Unknown"/>
          <w:rFonts w:ascii="inherit" w:eastAsia="Times New Roman" w:hAnsi="inherit" w:cs="Helvetica"/>
          <w:color w:val="333333"/>
          <w:sz w:val="20"/>
          <w:szCs w:val="20"/>
        </w:rPr>
      </w:pPr>
      <w:ins w:id="419"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"http://www.easybiologyclass.com/category/csir-icmr-dbt-icar/previous-year-question-paper/"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Previous Year Question Paper</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(38)</w:t>
        </w:r>
      </w:ins>
    </w:p>
    <w:p w:rsidR="00C476E3" w:rsidRPr="00C476E3" w:rsidRDefault="00C476E3" w:rsidP="008363AC">
      <w:pPr>
        <w:numPr>
          <w:ilvl w:val="0"/>
          <w:numId w:val="4"/>
        </w:numPr>
        <w:shd w:val="clear" w:color="auto" w:fill="FCFCFC"/>
        <w:bidi w:val="0"/>
        <w:spacing w:after="0" w:line="360" w:lineRule="atLeast"/>
        <w:ind w:left="0"/>
        <w:textAlignment w:val="baseline"/>
        <w:rPr>
          <w:ins w:id="420" w:author="Unknown"/>
          <w:rFonts w:ascii="inherit" w:eastAsia="Times New Roman" w:hAnsi="inherit" w:cs="Helvetica"/>
          <w:color w:val="333333"/>
          <w:sz w:val="20"/>
          <w:szCs w:val="20"/>
        </w:rPr>
      </w:pPr>
      <w:ins w:id="421"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"http://www.easybiologyclass.com/category/biochemistry/proteins/"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Proteins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(2)</w:t>
        </w:r>
      </w:ins>
    </w:p>
    <w:p w:rsidR="00C476E3" w:rsidRPr="00C476E3" w:rsidRDefault="00C476E3" w:rsidP="008363AC">
      <w:pPr>
        <w:numPr>
          <w:ilvl w:val="0"/>
          <w:numId w:val="4"/>
        </w:numPr>
        <w:shd w:val="clear" w:color="auto" w:fill="FCFCFC"/>
        <w:bidi w:val="0"/>
        <w:spacing w:after="0" w:line="360" w:lineRule="atLeast"/>
        <w:ind w:left="0"/>
        <w:textAlignment w:val="baseline"/>
        <w:rPr>
          <w:ins w:id="422" w:author="Unknown"/>
          <w:rFonts w:ascii="inherit" w:eastAsia="Times New Roman" w:hAnsi="inherit" w:cs="Helvetica"/>
          <w:color w:val="333333"/>
          <w:sz w:val="20"/>
          <w:szCs w:val="20"/>
        </w:rPr>
      </w:pPr>
      <w:ins w:id="423"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"http://www.easybiologyclass.com/category/public-service-commission-psc/"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Public Service Commission (PSC)</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(13)</w:t>
        </w:r>
      </w:ins>
    </w:p>
    <w:p w:rsidR="00C476E3" w:rsidRPr="00C476E3" w:rsidRDefault="00C476E3" w:rsidP="008363AC">
      <w:pPr>
        <w:numPr>
          <w:ilvl w:val="0"/>
          <w:numId w:val="4"/>
        </w:numPr>
        <w:shd w:val="clear" w:color="auto" w:fill="FCFCFC"/>
        <w:bidi w:val="0"/>
        <w:spacing w:after="0" w:line="360" w:lineRule="atLeast"/>
        <w:ind w:left="0"/>
        <w:textAlignment w:val="baseline"/>
        <w:rPr>
          <w:ins w:id="424" w:author="Unknown"/>
          <w:rFonts w:ascii="inherit" w:eastAsia="Times New Roman" w:hAnsi="inherit" w:cs="Helvetica"/>
          <w:color w:val="333333"/>
          <w:sz w:val="20"/>
          <w:szCs w:val="20"/>
        </w:rPr>
      </w:pPr>
      <w:ins w:id="425"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"http://www.easybiologyclass.com/category/question-bank/"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Question Bank</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(54)</w:t>
        </w:r>
      </w:ins>
    </w:p>
    <w:p w:rsidR="00C476E3" w:rsidRPr="00C476E3" w:rsidRDefault="00C476E3" w:rsidP="008363AC">
      <w:pPr>
        <w:numPr>
          <w:ilvl w:val="0"/>
          <w:numId w:val="4"/>
        </w:numPr>
        <w:shd w:val="clear" w:color="auto" w:fill="FCFCFC"/>
        <w:bidi w:val="0"/>
        <w:spacing w:after="0" w:line="360" w:lineRule="atLeast"/>
        <w:ind w:left="0"/>
        <w:textAlignment w:val="baseline"/>
        <w:rPr>
          <w:ins w:id="426" w:author="Unknown"/>
          <w:rFonts w:ascii="inherit" w:eastAsia="Times New Roman" w:hAnsi="inherit" w:cs="Helvetica"/>
          <w:color w:val="333333"/>
          <w:sz w:val="20"/>
          <w:szCs w:val="20"/>
        </w:rPr>
      </w:pPr>
      <w:ins w:id="427"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"http://www.easybiologyclass.com/category/jobs-recruitments/scientist-jobs-in-biologylife-sciences/"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Scientist Jobs in Biology/Life Sciences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(3)</w:t>
        </w:r>
      </w:ins>
    </w:p>
    <w:p w:rsidR="00C476E3" w:rsidRPr="00C476E3" w:rsidRDefault="00C476E3" w:rsidP="008363AC">
      <w:pPr>
        <w:numPr>
          <w:ilvl w:val="0"/>
          <w:numId w:val="4"/>
        </w:numPr>
        <w:shd w:val="clear" w:color="auto" w:fill="FCFCFC"/>
        <w:bidi w:val="0"/>
        <w:spacing w:after="0" w:line="360" w:lineRule="atLeast"/>
        <w:ind w:left="0"/>
        <w:textAlignment w:val="baseline"/>
        <w:rPr>
          <w:ins w:id="428" w:author="Unknown"/>
          <w:rFonts w:ascii="inherit" w:eastAsia="Times New Roman" w:hAnsi="inherit" w:cs="Helvetica"/>
          <w:color w:val="333333"/>
          <w:sz w:val="20"/>
          <w:szCs w:val="20"/>
        </w:rPr>
      </w:pPr>
      <w:ins w:id="429"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"http://www.easybiologyclass.com/category/set-life-science-solved-papers/"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SET Life Science Solved Papers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(2)</w:t>
        </w:r>
      </w:ins>
    </w:p>
    <w:p w:rsidR="00C476E3" w:rsidRPr="00C476E3" w:rsidRDefault="00C476E3" w:rsidP="008363AC">
      <w:pPr>
        <w:numPr>
          <w:ilvl w:val="0"/>
          <w:numId w:val="4"/>
        </w:numPr>
        <w:shd w:val="clear" w:color="auto" w:fill="FCFCFC"/>
        <w:bidi w:val="0"/>
        <w:spacing w:after="0" w:line="360" w:lineRule="atLeast"/>
        <w:ind w:left="0"/>
        <w:textAlignment w:val="baseline"/>
        <w:rPr>
          <w:ins w:id="430" w:author="Unknown"/>
          <w:rFonts w:ascii="inherit" w:eastAsia="Times New Roman" w:hAnsi="inherit" w:cs="Helvetica"/>
          <w:color w:val="333333"/>
          <w:sz w:val="20"/>
          <w:szCs w:val="20"/>
        </w:rPr>
      </w:pPr>
      <w:ins w:id="431"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"http://www.easybiologyclass.com/category/uncategorized/"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Uncategorized</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(6)</w:t>
        </w:r>
      </w:ins>
    </w:p>
    <w:p w:rsidR="00C476E3" w:rsidRPr="00C476E3" w:rsidRDefault="00C476E3" w:rsidP="008363AC">
      <w:pPr>
        <w:numPr>
          <w:ilvl w:val="0"/>
          <w:numId w:val="4"/>
        </w:numPr>
        <w:shd w:val="clear" w:color="auto" w:fill="FCFCFC"/>
        <w:bidi w:val="0"/>
        <w:spacing w:after="0" w:line="360" w:lineRule="atLeast"/>
        <w:ind w:left="0"/>
        <w:textAlignment w:val="baseline"/>
        <w:rPr>
          <w:ins w:id="432" w:author="Unknown"/>
          <w:rFonts w:ascii="inherit" w:eastAsia="Times New Roman" w:hAnsi="inherit" w:cs="Helvetica"/>
          <w:color w:val="333333"/>
          <w:sz w:val="20"/>
          <w:szCs w:val="20"/>
        </w:rPr>
      </w:pPr>
      <w:ins w:id="433"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"http://www.easybiologyclass.com/category/university-question-paper-archive/"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University Question Paper Archive</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(1)</w:t>
        </w:r>
      </w:ins>
    </w:p>
    <w:p w:rsidR="00C476E3" w:rsidRPr="00C476E3" w:rsidRDefault="00C476E3" w:rsidP="008363AC">
      <w:pPr>
        <w:numPr>
          <w:ilvl w:val="0"/>
          <w:numId w:val="4"/>
        </w:numPr>
        <w:shd w:val="clear" w:color="auto" w:fill="FCFCFC"/>
        <w:bidi w:val="0"/>
        <w:spacing w:after="0" w:line="360" w:lineRule="atLeast"/>
        <w:ind w:left="0"/>
        <w:textAlignment w:val="baseline"/>
        <w:rPr>
          <w:ins w:id="434" w:author="Unknown"/>
          <w:rFonts w:ascii="inherit" w:eastAsia="Times New Roman" w:hAnsi="inherit" w:cs="Helvetica"/>
          <w:color w:val="333333"/>
          <w:sz w:val="20"/>
          <w:szCs w:val="20"/>
        </w:rPr>
      </w:pPr>
      <w:ins w:id="435"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"http://www.easybiologyclass.com/category/video-tutorials/"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Video tutorials</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(4)</w:t>
        </w:r>
      </w:ins>
    </w:p>
    <w:p w:rsidR="00C476E3" w:rsidRPr="00C476E3" w:rsidRDefault="00C476E3" w:rsidP="008363AC">
      <w:pPr>
        <w:numPr>
          <w:ilvl w:val="0"/>
          <w:numId w:val="4"/>
        </w:numPr>
        <w:shd w:val="clear" w:color="auto" w:fill="FCFCFC"/>
        <w:bidi w:val="0"/>
        <w:spacing w:after="0" w:line="360" w:lineRule="atLeast"/>
        <w:ind w:left="0"/>
        <w:textAlignment w:val="baseline"/>
        <w:rPr>
          <w:ins w:id="436" w:author="Unknown"/>
          <w:rFonts w:ascii="inherit" w:eastAsia="Times New Roman" w:hAnsi="inherit" w:cs="Helvetica"/>
          <w:color w:val="333333"/>
          <w:sz w:val="20"/>
          <w:szCs w:val="20"/>
        </w:rPr>
      </w:pPr>
      <w:ins w:id="437" w:author="Unknown">
        <w:r w:rsidRPr="00C476E3">
          <w:rPr>
            <w:rFonts w:ascii="inherit" w:eastAsia="Times New Roman" w:hAnsi="inherit" w:cs="Helvetica"/>
            <w:color w:val="333333"/>
            <w:sz w:val="20"/>
            <w:szCs w:val="20"/>
          </w:rPr>
          <w:lastRenderedPageBreak/>
          <w:fldChar w:fldCharType="begin"/>
        </w:r>
        <w:r w:rsidRPr="00C476E3">
          <w:rPr>
            <w:rFonts w:ascii="inherit" w:eastAsia="Times New Roman" w:hAnsi="inherit" w:cs="Helvetica"/>
            <w:color w:val="333333"/>
            <w:sz w:val="20"/>
            <w:szCs w:val="20"/>
          </w:rPr>
          <w:instrText xml:space="preserve"> HYPERLINK "http://www.easybiologyclass.com/category/zoology/"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Zoology</w:t>
        </w:r>
        <w:r w:rsidRPr="00C476E3">
          <w:rPr>
            <w:rFonts w:ascii="inherit" w:eastAsia="Times New Roman" w:hAnsi="inherit" w:cs="Helvetica"/>
            <w:color w:val="333333"/>
            <w:sz w:val="20"/>
            <w:szCs w:val="20"/>
          </w:rPr>
          <w:fldChar w:fldCharType="end"/>
        </w:r>
        <w:r w:rsidRPr="00C476E3">
          <w:rPr>
            <w:rFonts w:ascii="inherit" w:eastAsia="Times New Roman" w:hAnsi="inherit" w:cs="Helvetica"/>
            <w:color w:val="333333"/>
            <w:sz w:val="20"/>
            <w:szCs w:val="20"/>
          </w:rPr>
          <w:t> (4)</w:t>
        </w:r>
      </w:ins>
    </w:p>
    <w:p w:rsidR="00C476E3" w:rsidRPr="00C476E3" w:rsidRDefault="00C476E3" w:rsidP="008363AC">
      <w:pPr>
        <w:shd w:val="clear" w:color="auto" w:fill="FCFCFC"/>
        <w:bidi w:val="0"/>
        <w:spacing w:after="225" w:line="360" w:lineRule="atLeast"/>
        <w:textAlignment w:val="baseline"/>
        <w:outlineLvl w:val="2"/>
        <w:rPr>
          <w:ins w:id="438" w:author="Unknown"/>
          <w:rFonts w:ascii="Georgia" w:eastAsia="Times New Roman" w:hAnsi="Georgia" w:cs="Helvetica"/>
          <w:b/>
          <w:bCs/>
          <w:color w:val="3B3B3B"/>
          <w:sz w:val="23"/>
          <w:szCs w:val="23"/>
        </w:rPr>
      </w:pPr>
      <w:ins w:id="439" w:author="Unknown">
        <w:r w:rsidRPr="00C476E3">
          <w:rPr>
            <w:rFonts w:ascii="Georgia" w:eastAsia="Times New Roman" w:hAnsi="Georgia" w:cs="Helvetica"/>
            <w:b/>
            <w:bCs/>
            <w:color w:val="3B3B3B"/>
            <w:sz w:val="23"/>
            <w:szCs w:val="23"/>
          </w:rPr>
          <w:t>Popular Posts</w:t>
        </w:r>
      </w:ins>
    </w:p>
    <w:p w:rsidR="00C476E3" w:rsidRPr="00C476E3" w:rsidRDefault="00C476E3" w:rsidP="008363AC">
      <w:pPr>
        <w:numPr>
          <w:ilvl w:val="0"/>
          <w:numId w:val="5"/>
        </w:numPr>
        <w:shd w:val="clear" w:color="auto" w:fill="FCFCFC"/>
        <w:bidi w:val="0"/>
        <w:spacing w:after="0" w:line="360" w:lineRule="atLeast"/>
        <w:ind w:left="0"/>
        <w:textAlignment w:val="baseline"/>
        <w:rPr>
          <w:ins w:id="440" w:author="Unknown"/>
          <w:rFonts w:ascii="inherit" w:eastAsia="Times New Roman" w:hAnsi="inherit" w:cs="Helvetica"/>
          <w:color w:val="333333"/>
          <w:sz w:val="20"/>
          <w:szCs w:val="20"/>
        </w:rPr>
      </w:pPr>
      <w:ins w:id="441"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"http://www.easybiologyclass.com/enzyme-cell-immobilization-techniques/" \o "Enzyme Immobilization Methods and Applications (Biotechnology Lecture Notes)" \t "_blank"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Enzyme Immobilization Methods and A...</w:t>
        </w:r>
        <w:r w:rsidRPr="00C476E3">
          <w:rPr>
            <w:rFonts w:ascii="inherit" w:eastAsia="Times New Roman" w:hAnsi="inherit" w:cs="Helvetica"/>
            <w:color w:val="333333"/>
            <w:sz w:val="20"/>
            <w:szCs w:val="20"/>
          </w:rPr>
          <w:fldChar w:fldCharType="end"/>
        </w:r>
      </w:ins>
    </w:p>
    <w:p w:rsidR="00C476E3" w:rsidRPr="00C476E3" w:rsidRDefault="00C476E3" w:rsidP="008363AC">
      <w:pPr>
        <w:numPr>
          <w:ilvl w:val="0"/>
          <w:numId w:val="5"/>
        </w:numPr>
        <w:shd w:val="clear" w:color="auto" w:fill="FCFCFC"/>
        <w:bidi w:val="0"/>
        <w:spacing w:after="0" w:line="360" w:lineRule="atLeast"/>
        <w:ind w:left="0"/>
        <w:textAlignment w:val="baseline"/>
        <w:rPr>
          <w:ins w:id="442" w:author="Unknown"/>
          <w:rFonts w:ascii="inherit" w:eastAsia="Times New Roman" w:hAnsi="inherit" w:cs="Helvetica"/>
          <w:color w:val="333333"/>
          <w:sz w:val="20"/>
          <w:szCs w:val="20"/>
        </w:rPr>
      </w:pPr>
      <w:ins w:id="443"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"http://www.easybiologyclass.com/csir-jrf-net-life-sciences-december-2016-original-solved-question-paper-download-pdf/" \o "CSIR JRF NET Life Sciences December 2016 Original Solved Question Paper (Download PDF)" \t "_blank"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CSIR JRF NET Life Sciences December...</w:t>
        </w:r>
        <w:r w:rsidRPr="00C476E3">
          <w:rPr>
            <w:rFonts w:ascii="inherit" w:eastAsia="Times New Roman" w:hAnsi="inherit" w:cs="Helvetica"/>
            <w:color w:val="333333"/>
            <w:sz w:val="20"/>
            <w:szCs w:val="20"/>
          </w:rPr>
          <w:fldChar w:fldCharType="end"/>
        </w:r>
      </w:ins>
    </w:p>
    <w:p w:rsidR="00C476E3" w:rsidRPr="00C476E3" w:rsidRDefault="00C476E3" w:rsidP="008363AC">
      <w:pPr>
        <w:numPr>
          <w:ilvl w:val="0"/>
          <w:numId w:val="5"/>
        </w:numPr>
        <w:shd w:val="clear" w:color="auto" w:fill="FCFCFC"/>
        <w:bidi w:val="0"/>
        <w:spacing w:after="0" w:line="360" w:lineRule="atLeast"/>
        <w:ind w:left="0"/>
        <w:textAlignment w:val="baseline"/>
        <w:rPr>
          <w:ins w:id="444" w:author="Unknown"/>
          <w:rFonts w:ascii="inherit" w:eastAsia="Times New Roman" w:hAnsi="inherit" w:cs="Helvetica"/>
          <w:color w:val="333333"/>
          <w:sz w:val="20"/>
          <w:szCs w:val="20"/>
        </w:rPr>
      </w:pPr>
      <w:ins w:id="445"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"http://www.easybiologyclass.com/difference-between-gram-positive-and-gram-negative-bacteria-comparison-chart/" \o "Difference Between Gram Positive and Gram Negative Bacteria" \t "_blank"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Difference Between Gram Positive an...</w:t>
        </w:r>
        <w:r w:rsidRPr="00C476E3">
          <w:rPr>
            <w:rFonts w:ascii="inherit" w:eastAsia="Times New Roman" w:hAnsi="inherit" w:cs="Helvetica"/>
            <w:color w:val="333333"/>
            <w:sz w:val="20"/>
            <w:szCs w:val="20"/>
          </w:rPr>
          <w:fldChar w:fldCharType="end"/>
        </w:r>
      </w:ins>
    </w:p>
    <w:p w:rsidR="00C476E3" w:rsidRPr="00C476E3" w:rsidRDefault="00C476E3" w:rsidP="008363AC">
      <w:pPr>
        <w:numPr>
          <w:ilvl w:val="0"/>
          <w:numId w:val="5"/>
        </w:numPr>
        <w:shd w:val="clear" w:color="auto" w:fill="FCFCFC"/>
        <w:bidi w:val="0"/>
        <w:spacing w:after="0" w:line="360" w:lineRule="atLeast"/>
        <w:ind w:left="0"/>
        <w:textAlignment w:val="baseline"/>
        <w:rPr>
          <w:ins w:id="446" w:author="Unknown"/>
          <w:rFonts w:ascii="inherit" w:eastAsia="Times New Roman" w:hAnsi="inherit" w:cs="Helvetica"/>
          <w:color w:val="333333"/>
          <w:sz w:val="20"/>
          <w:szCs w:val="20"/>
        </w:rPr>
      </w:pPr>
      <w:ins w:id="447"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"http://www.easybiologyclass.com/difference-between-dicot-and-monocot-stem-anatomy-a-comparison-table/" \o "Difference Between Dicot and Monocot Stem (Anatomy): A Comparison Table" \t "_blank"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 xml:space="preserve">Difference Between Dicot and </w:t>
        </w:r>
        <w:proofErr w:type="spellStart"/>
        <w:r w:rsidRPr="00C476E3">
          <w:rPr>
            <w:rFonts w:ascii="inherit" w:eastAsia="Times New Roman" w:hAnsi="inherit" w:cs="Helvetica"/>
            <w:color w:val="0021F9"/>
            <w:sz w:val="20"/>
            <w:szCs w:val="20"/>
            <w:u w:val="single"/>
            <w:bdr w:val="none" w:sz="0" w:space="0" w:color="auto" w:frame="1"/>
          </w:rPr>
          <w:t>Monoco</w:t>
        </w:r>
        <w:proofErr w:type="spellEnd"/>
        <w:r w:rsidRPr="00C476E3">
          <w:rPr>
            <w:rFonts w:ascii="inherit" w:eastAsia="Times New Roman" w:hAnsi="inherit" w:cs="Helvetica"/>
            <w:color w:val="0021F9"/>
            <w:sz w:val="20"/>
            <w:szCs w:val="20"/>
            <w:u w:val="single"/>
            <w:bdr w:val="none" w:sz="0" w:space="0" w:color="auto" w:frame="1"/>
          </w:rPr>
          <w:t>...</w:t>
        </w:r>
        <w:r w:rsidRPr="00C476E3">
          <w:rPr>
            <w:rFonts w:ascii="inherit" w:eastAsia="Times New Roman" w:hAnsi="inherit" w:cs="Helvetica"/>
            <w:color w:val="333333"/>
            <w:sz w:val="20"/>
            <w:szCs w:val="20"/>
          </w:rPr>
          <w:fldChar w:fldCharType="end"/>
        </w:r>
      </w:ins>
    </w:p>
    <w:p w:rsidR="00C476E3" w:rsidRPr="00C476E3" w:rsidRDefault="00C476E3" w:rsidP="008363AC">
      <w:pPr>
        <w:numPr>
          <w:ilvl w:val="0"/>
          <w:numId w:val="5"/>
        </w:numPr>
        <w:shd w:val="clear" w:color="auto" w:fill="FCFCFC"/>
        <w:bidi w:val="0"/>
        <w:spacing w:after="0" w:line="360" w:lineRule="atLeast"/>
        <w:ind w:left="0"/>
        <w:textAlignment w:val="baseline"/>
        <w:rPr>
          <w:ins w:id="448" w:author="Unknown"/>
          <w:rFonts w:ascii="inherit" w:eastAsia="Times New Roman" w:hAnsi="inherit" w:cs="Helvetica"/>
          <w:color w:val="333333"/>
          <w:sz w:val="20"/>
          <w:szCs w:val="20"/>
        </w:rPr>
      </w:pPr>
      <w:ins w:id="449" w:author="Unknown">
        <w:r w:rsidRPr="00C476E3">
          <w:rPr>
            <w:rFonts w:ascii="inherit" w:eastAsia="Times New Roman" w:hAnsi="inherit" w:cs="Helvetica"/>
            <w:color w:val="333333"/>
            <w:sz w:val="20"/>
            <w:szCs w:val="20"/>
          </w:rPr>
          <w:fldChar w:fldCharType="begin"/>
        </w:r>
        <w:r w:rsidRPr="00C476E3">
          <w:rPr>
            <w:rFonts w:ascii="inherit" w:eastAsia="Times New Roman" w:hAnsi="inherit" w:cs="Helvetica"/>
            <w:color w:val="333333"/>
            <w:sz w:val="20"/>
            <w:szCs w:val="20"/>
          </w:rPr>
          <w:instrText xml:space="preserve"> HYPERLINK "http://www.easybiologyclass.com/difference-between-animal-fats-and-plant-fats-oils/" \o "Difference Between Animal Fats and Plant Fats" \t "_blank" </w:instrText>
        </w:r>
        <w:r w:rsidRPr="00C476E3">
          <w:rPr>
            <w:rFonts w:ascii="inherit" w:eastAsia="Times New Roman" w:hAnsi="inherit" w:cs="Helvetica"/>
            <w:color w:val="333333"/>
            <w:sz w:val="20"/>
            <w:szCs w:val="20"/>
          </w:rPr>
          <w:fldChar w:fldCharType="separate"/>
        </w:r>
        <w:r w:rsidRPr="00C476E3">
          <w:rPr>
            <w:rFonts w:ascii="inherit" w:eastAsia="Times New Roman" w:hAnsi="inherit" w:cs="Helvetica"/>
            <w:color w:val="0021F9"/>
            <w:sz w:val="20"/>
            <w:szCs w:val="20"/>
            <w:u w:val="single"/>
            <w:bdr w:val="none" w:sz="0" w:space="0" w:color="auto" w:frame="1"/>
          </w:rPr>
          <w:t>Difference Between Animal Fats and...</w:t>
        </w:r>
        <w:r w:rsidRPr="00C476E3">
          <w:rPr>
            <w:rFonts w:ascii="inherit" w:eastAsia="Times New Roman" w:hAnsi="inherit" w:cs="Helvetica"/>
            <w:color w:val="333333"/>
            <w:sz w:val="20"/>
            <w:szCs w:val="20"/>
          </w:rPr>
          <w:fldChar w:fldCharType="end"/>
        </w:r>
      </w:ins>
    </w:p>
    <w:p w:rsidR="00C476E3" w:rsidRPr="00C476E3" w:rsidRDefault="00C476E3" w:rsidP="008363AC">
      <w:pPr>
        <w:shd w:val="clear" w:color="auto" w:fill="FCFCFC"/>
        <w:bidi w:val="0"/>
        <w:spacing w:after="225" w:line="360" w:lineRule="atLeast"/>
        <w:textAlignment w:val="baseline"/>
        <w:outlineLvl w:val="2"/>
        <w:rPr>
          <w:ins w:id="450" w:author="Unknown"/>
          <w:rFonts w:ascii="Georgia" w:eastAsia="Times New Roman" w:hAnsi="Georgia" w:cs="Helvetica"/>
          <w:b/>
          <w:bCs/>
          <w:color w:val="3B3B3B"/>
          <w:sz w:val="23"/>
          <w:szCs w:val="23"/>
        </w:rPr>
      </w:pPr>
      <w:ins w:id="451" w:author="Unknown">
        <w:r w:rsidRPr="00C476E3">
          <w:rPr>
            <w:rFonts w:ascii="Georgia" w:eastAsia="Times New Roman" w:hAnsi="Georgia" w:cs="Helvetica"/>
            <w:b/>
            <w:bCs/>
            <w:color w:val="3B3B3B"/>
            <w:sz w:val="23"/>
            <w:szCs w:val="23"/>
          </w:rPr>
          <w:t>Please LIKE Me…</w:t>
        </w:r>
      </w:ins>
    </w:p>
    <w:p w:rsidR="00C476E3" w:rsidRPr="00C476E3" w:rsidRDefault="00C476E3" w:rsidP="008363AC">
      <w:pPr>
        <w:bidi w:val="0"/>
        <w:spacing w:after="0" w:line="240" w:lineRule="auto"/>
        <w:jc w:val="center"/>
        <w:rPr>
          <w:rFonts w:ascii="Arial" w:eastAsia="Times New Roman" w:hAnsi="Arial" w:cs="Arial"/>
          <w:vanish/>
          <w:sz w:val="16"/>
          <w:szCs w:val="16"/>
        </w:rPr>
      </w:pPr>
      <w:r w:rsidRPr="00C476E3">
        <w:rPr>
          <w:rFonts w:ascii="Arial" w:eastAsia="Times New Roman" w:hAnsi="Arial" w:cs="Arial"/>
          <w:vanish/>
          <w:sz w:val="16"/>
          <w:szCs w:val="16"/>
          <w:rtl/>
        </w:rPr>
        <w:t>أعلى النموذج</w:t>
      </w:r>
    </w:p>
    <w:p w:rsidR="00C476E3" w:rsidRPr="00C476E3" w:rsidRDefault="008363AC" w:rsidP="008363AC">
      <w:pPr>
        <w:shd w:val="clear" w:color="auto" w:fill="FCFCFC"/>
        <w:bidi w:val="0"/>
        <w:spacing w:after="360" w:line="360" w:lineRule="atLeast"/>
        <w:textAlignment w:val="baseline"/>
        <w:rPr>
          <w:ins w:id="452" w:author="Unknown"/>
          <w:rFonts w:ascii="inherit" w:eastAsia="Times New Roman" w:hAnsi="inherit" w:cs="Helvetica"/>
          <w:color w:val="333333"/>
          <w:sz w:val="20"/>
          <w:szCs w:val="20"/>
        </w:rPr>
      </w:pPr>
      <w:ins w:id="453" w:author="Unknown">
        <w:r>
          <w:rPr>
            <w:rFonts w:ascii="inherit" w:eastAsia="Times New Roman" w:hAnsi="inherit" w:cs="Helvetica"/>
            <w:color w:val="333333"/>
            <w:sz w:val="20"/>
            <w:szCs w:val="20"/>
          </w:rPr>
          <w:pict>
            <v:rect id="_x0000_i1046" style="width:0;height:.75pt" o:hralign="center" o:hrstd="t" o:hr="t" fillcolor="#a0a0a0" stroked="f"/>
          </w:pict>
        </w:r>
      </w:ins>
    </w:p>
    <w:p w:rsidR="00C476E3" w:rsidRPr="00C476E3" w:rsidRDefault="00C476E3" w:rsidP="008363AC">
      <w:pPr>
        <w:shd w:val="clear" w:color="auto" w:fill="FCFCFC"/>
        <w:bidi w:val="0"/>
        <w:spacing w:after="0" w:line="360" w:lineRule="atLeast"/>
        <w:textAlignment w:val="baseline"/>
        <w:rPr>
          <w:ins w:id="454" w:author="Unknown"/>
          <w:rFonts w:ascii="inherit" w:eastAsia="Times New Roman" w:hAnsi="inherit" w:cs="Helvetica"/>
          <w:color w:val="333333"/>
          <w:sz w:val="20"/>
          <w:szCs w:val="20"/>
        </w:rPr>
      </w:pPr>
      <w:ins w:id="455" w:author="Unknown">
        <w:r w:rsidRPr="00C476E3">
          <w:rPr>
            <w:rFonts w:ascii="inherit" w:eastAsia="Times New Roman" w:hAnsi="inherit" w:cs="Helvetica"/>
            <w:b/>
            <w:bCs/>
            <w:color w:val="FF6600"/>
            <w:sz w:val="28"/>
            <w:szCs w:val="28"/>
            <w:bdr w:val="none" w:sz="0" w:space="0" w:color="auto" w:frame="1"/>
          </w:rPr>
          <w:t>Subscribe Me by E-mail</w:t>
        </w:r>
        <w:r w:rsidRPr="00C476E3">
          <w:rPr>
            <w:rFonts w:ascii="inherit" w:eastAsia="Times New Roman" w:hAnsi="inherit" w:cs="Helvetica"/>
            <w:b/>
            <w:bCs/>
            <w:color w:val="FF6600"/>
            <w:sz w:val="28"/>
            <w:szCs w:val="28"/>
            <w:bdr w:val="none" w:sz="0" w:space="0" w:color="auto" w:frame="1"/>
          </w:rPr>
          <w:br/>
        </w:r>
        <w:r w:rsidRPr="00C476E3">
          <w:rPr>
            <w:rFonts w:ascii="inherit" w:eastAsia="Times New Roman" w:hAnsi="inherit" w:cs="Helvetica"/>
            <w:i/>
            <w:iCs/>
            <w:color w:val="808080"/>
            <w:sz w:val="20"/>
            <w:szCs w:val="20"/>
            <w:bdr w:val="none" w:sz="0" w:space="0" w:color="auto" w:frame="1"/>
          </w:rPr>
          <w:t>I will not spam your account...</w:t>
        </w:r>
        <w:r w:rsidRPr="00C476E3">
          <w:rPr>
            <w:rFonts w:ascii="Georgia" w:eastAsia="Times New Roman" w:hAnsi="Georgia" w:cs="Helvetica"/>
            <w:i/>
            <w:iCs/>
            <w:color w:val="0000FF"/>
            <w:sz w:val="24"/>
            <w:szCs w:val="24"/>
            <w:bdr w:val="none" w:sz="0" w:space="0" w:color="auto" w:frame="1"/>
          </w:rPr>
          <w:t>Enter your e-mail address</w:t>
        </w:r>
        <w:r w:rsidRPr="00C476E3">
          <w:rPr>
            <w:rFonts w:ascii="inherit" w:eastAsia="Times New Roman" w:hAnsi="inherit" w:cs="Helvetica"/>
            <w:color w:val="333333"/>
            <w:sz w:val="20"/>
            <w:szCs w:val="20"/>
          </w:rPr>
          <w:object w:dxaOrig="4320" w:dyaOrig="4320">
            <v:shape id="_x0000_i1083" type="#_x0000_t75" style="width:60.75pt;height:18pt" o:ole="">
              <v:imagedata r:id="rId58" o:title=""/>
            </v:shape>
            <w:control r:id="rId59" w:name="DefaultOcxName8" w:shapeid="_x0000_i1083"/>
          </w:object>
        </w:r>
      </w:ins>
    </w:p>
    <w:p w:rsidR="00C476E3" w:rsidRPr="00C476E3" w:rsidRDefault="00C476E3" w:rsidP="008363AC">
      <w:pPr>
        <w:shd w:val="clear" w:color="auto" w:fill="FCFCFC"/>
        <w:bidi w:val="0"/>
        <w:spacing w:after="360" w:line="360" w:lineRule="atLeast"/>
        <w:textAlignment w:val="baseline"/>
        <w:rPr>
          <w:ins w:id="456" w:author="Unknown"/>
          <w:rFonts w:ascii="inherit" w:eastAsia="Times New Roman" w:hAnsi="inherit" w:cs="Helvetica"/>
          <w:color w:val="333333"/>
          <w:sz w:val="20"/>
          <w:szCs w:val="20"/>
        </w:rPr>
      </w:pPr>
      <w:ins w:id="457" w:author="Unknown">
        <w:r w:rsidRPr="00C476E3">
          <w:rPr>
            <w:rFonts w:ascii="inherit" w:eastAsia="Times New Roman" w:hAnsi="inherit" w:cs="Helvetica"/>
            <w:color w:val="333333"/>
            <w:sz w:val="20"/>
            <w:szCs w:val="20"/>
          </w:rPr>
          <w:object w:dxaOrig="4320" w:dyaOrig="4320">
            <v:shape id="_x0000_i1087" type="#_x0000_t75" style="width:47.25pt;height:21.75pt" o:ole="">
              <v:imagedata r:id="rId60" o:title=""/>
            </v:shape>
            <w:control r:id="rId61" w:name="DefaultOcxName9" w:shapeid="_x0000_i1087"/>
          </w:object>
        </w:r>
      </w:ins>
    </w:p>
    <w:p w:rsidR="00C476E3" w:rsidRPr="00C476E3" w:rsidRDefault="008363AC" w:rsidP="008363AC">
      <w:pPr>
        <w:shd w:val="clear" w:color="auto" w:fill="FCFCFC"/>
        <w:bidi w:val="0"/>
        <w:spacing w:after="360" w:line="360" w:lineRule="atLeast"/>
        <w:textAlignment w:val="baseline"/>
        <w:rPr>
          <w:ins w:id="458" w:author="Unknown"/>
          <w:rFonts w:ascii="inherit" w:eastAsia="Times New Roman" w:hAnsi="inherit" w:cs="Helvetica"/>
          <w:color w:val="333333"/>
          <w:sz w:val="20"/>
          <w:szCs w:val="20"/>
        </w:rPr>
      </w:pPr>
      <w:ins w:id="459" w:author="Unknown">
        <w:r>
          <w:rPr>
            <w:rFonts w:ascii="inherit" w:eastAsia="Times New Roman" w:hAnsi="inherit" w:cs="Helvetica"/>
            <w:color w:val="333333"/>
            <w:sz w:val="20"/>
            <w:szCs w:val="20"/>
          </w:rPr>
          <w:pict>
            <v:rect id="_x0000_i1051" style="width:0;height:.75pt" o:hralign="center" o:hrstd="t" o:hr="t" fillcolor="#a0a0a0" stroked="f"/>
          </w:pict>
        </w:r>
      </w:ins>
    </w:p>
    <w:p w:rsidR="00C476E3" w:rsidRPr="00C476E3" w:rsidRDefault="00C476E3" w:rsidP="008363AC">
      <w:pPr>
        <w:shd w:val="clear" w:color="auto" w:fill="FCFCFC"/>
        <w:bidi w:val="0"/>
        <w:spacing w:after="0" w:line="360" w:lineRule="atLeast"/>
        <w:textAlignment w:val="baseline"/>
        <w:rPr>
          <w:ins w:id="460" w:author="Unknown"/>
          <w:rFonts w:ascii="inherit" w:eastAsia="Times New Roman" w:hAnsi="inherit" w:cs="Helvetica"/>
          <w:color w:val="333333"/>
          <w:sz w:val="20"/>
          <w:szCs w:val="20"/>
        </w:rPr>
      </w:pPr>
      <w:ins w:id="461" w:author="Unknown">
        <w:r w:rsidRPr="00C476E3">
          <w:rPr>
            <w:rFonts w:ascii="inherit" w:eastAsia="Times New Roman" w:hAnsi="inherit" w:cs="Helvetica"/>
            <w:color w:val="333333"/>
            <w:sz w:val="20"/>
            <w:szCs w:val="20"/>
          </w:rPr>
          <w:t> </w:t>
        </w:r>
      </w:ins>
    </w:p>
    <w:p w:rsidR="00C476E3" w:rsidRPr="00C476E3" w:rsidRDefault="00C476E3" w:rsidP="008363AC">
      <w:pPr>
        <w:bidi w:val="0"/>
        <w:spacing w:after="0" w:line="240" w:lineRule="auto"/>
        <w:jc w:val="center"/>
        <w:rPr>
          <w:rFonts w:ascii="Arial" w:eastAsia="Times New Roman" w:hAnsi="Arial" w:cs="Arial"/>
          <w:vanish/>
          <w:sz w:val="16"/>
          <w:szCs w:val="16"/>
        </w:rPr>
      </w:pPr>
      <w:r w:rsidRPr="00C476E3">
        <w:rPr>
          <w:rFonts w:ascii="Arial" w:eastAsia="Times New Roman" w:hAnsi="Arial" w:cs="Arial"/>
          <w:vanish/>
          <w:sz w:val="16"/>
          <w:szCs w:val="16"/>
          <w:rtl/>
        </w:rPr>
        <w:t>أسفل النموذج</w:t>
      </w:r>
    </w:p>
    <w:p w:rsidR="00C476E3" w:rsidRPr="00C476E3" w:rsidRDefault="00C476E3" w:rsidP="008363AC">
      <w:pPr>
        <w:bidi w:val="0"/>
        <w:spacing w:after="0" w:line="360" w:lineRule="atLeast"/>
        <w:textAlignment w:val="baseline"/>
        <w:rPr>
          <w:ins w:id="462" w:author="Unknown"/>
          <w:rFonts w:ascii="inherit" w:eastAsia="Times New Roman" w:hAnsi="inherit" w:cs="Helvetica"/>
          <w:color w:val="333333"/>
          <w:sz w:val="20"/>
          <w:szCs w:val="20"/>
        </w:rPr>
      </w:pPr>
      <w:ins w:id="463" w:author="Unknown">
        <w:r w:rsidRPr="00C476E3">
          <w:rPr>
            <w:rFonts w:ascii="inherit" w:eastAsia="Times New Roman" w:hAnsi="inherit" w:cs="Arial"/>
            <w:b/>
            <w:bCs/>
            <w:color w:val="FFFF00"/>
            <w:sz w:val="20"/>
            <w:szCs w:val="20"/>
            <w:bdr w:val="none" w:sz="0" w:space="0" w:color="auto" w:frame="1"/>
          </w:rPr>
          <w:fldChar w:fldCharType="begin"/>
        </w:r>
        <w:r w:rsidRPr="00C476E3">
          <w:rPr>
            <w:rFonts w:ascii="inherit" w:eastAsia="Times New Roman" w:hAnsi="inherit" w:cs="Arial"/>
            <w:b/>
            <w:bCs/>
            <w:color w:val="FFFF00"/>
            <w:sz w:val="20"/>
            <w:szCs w:val="20"/>
            <w:bdr w:val="none" w:sz="0" w:space="0" w:color="auto" w:frame="1"/>
          </w:rPr>
          <w:instrText xml:space="preserve"> HYPERLINK "http://www.easybiologyclass.com/" </w:instrText>
        </w:r>
        <w:r w:rsidRPr="00C476E3">
          <w:rPr>
            <w:rFonts w:ascii="inherit" w:eastAsia="Times New Roman" w:hAnsi="inherit" w:cs="Arial"/>
            <w:b/>
            <w:bCs/>
            <w:color w:val="FFFF00"/>
            <w:sz w:val="20"/>
            <w:szCs w:val="20"/>
            <w:bdr w:val="none" w:sz="0" w:space="0" w:color="auto" w:frame="1"/>
          </w:rPr>
          <w:fldChar w:fldCharType="separate"/>
        </w:r>
        <w:r w:rsidRPr="00C476E3">
          <w:rPr>
            <w:rFonts w:ascii="inherit" w:eastAsia="Times New Roman" w:hAnsi="inherit" w:cs="Arial"/>
            <w:b/>
            <w:bCs/>
            <w:color w:val="FFFF00"/>
            <w:sz w:val="20"/>
            <w:szCs w:val="20"/>
            <w:u w:val="single"/>
            <w:bdr w:val="none" w:sz="0" w:space="0" w:color="auto" w:frame="1"/>
          </w:rPr>
          <w:t>Home</w:t>
        </w:r>
        <w:r w:rsidRPr="00C476E3">
          <w:rPr>
            <w:rFonts w:ascii="inherit" w:eastAsia="Times New Roman" w:hAnsi="inherit" w:cs="Arial"/>
            <w:b/>
            <w:bCs/>
            <w:color w:val="FFFF00"/>
            <w:sz w:val="20"/>
            <w:szCs w:val="20"/>
            <w:bdr w:val="none" w:sz="0" w:space="0" w:color="auto" w:frame="1"/>
          </w:rPr>
          <w:fldChar w:fldCharType="end"/>
        </w:r>
      </w:ins>
    </w:p>
    <w:p w:rsidR="00C476E3" w:rsidRPr="00C476E3" w:rsidRDefault="00C476E3" w:rsidP="008363AC">
      <w:pPr>
        <w:bidi w:val="0"/>
        <w:spacing w:after="0" w:line="360" w:lineRule="atLeast"/>
        <w:textAlignment w:val="baseline"/>
        <w:rPr>
          <w:ins w:id="464" w:author="Unknown"/>
          <w:rFonts w:ascii="inherit" w:eastAsia="Times New Roman" w:hAnsi="inherit" w:cs="Helvetica"/>
          <w:color w:val="333333"/>
          <w:sz w:val="20"/>
          <w:szCs w:val="20"/>
        </w:rPr>
      </w:pPr>
      <w:ins w:id="465" w:author="Unknown">
        <w:r w:rsidRPr="00C476E3">
          <w:rPr>
            <w:rFonts w:ascii="inherit" w:eastAsia="Times New Roman" w:hAnsi="inherit" w:cs="Arial"/>
            <w:b/>
            <w:bCs/>
            <w:color w:val="FFFF00"/>
            <w:sz w:val="20"/>
            <w:szCs w:val="20"/>
            <w:bdr w:val="none" w:sz="0" w:space="0" w:color="auto" w:frame="1"/>
          </w:rPr>
          <w:fldChar w:fldCharType="begin"/>
        </w:r>
        <w:r w:rsidRPr="00C476E3">
          <w:rPr>
            <w:rFonts w:ascii="inherit" w:eastAsia="Times New Roman" w:hAnsi="inherit" w:cs="Arial"/>
            <w:b/>
            <w:bCs/>
            <w:color w:val="FFFF00"/>
            <w:sz w:val="20"/>
            <w:szCs w:val="20"/>
            <w:bdr w:val="none" w:sz="0" w:space="0" w:color="auto" w:frame="1"/>
          </w:rPr>
          <w:instrText xml:space="preserve"> HYPERLINK "http://www.easybiologyclass.com/about-us/" </w:instrText>
        </w:r>
        <w:r w:rsidRPr="00C476E3">
          <w:rPr>
            <w:rFonts w:ascii="inherit" w:eastAsia="Times New Roman" w:hAnsi="inherit" w:cs="Arial"/>
            <w:b/>
            <w:bCs/>
            <w:color w:val="FFFF00"/>
            <w:sz w:val="20"/>
            <w:szCs w:val="20"/>
            <w:bdr w:val="none" w:sz="0" w:space="0" w:color="auto" w:frame="1"/>
          </w:rPr>
          <w:fldChar w:fldCharType="separate"/>
        </w:r>
        <w:r w:rsidRPr="00C476E3">
          <w:rPr>
            <w:rFonts w:ascii="inherit" w:eastAsia="Times New Roman" w:hAnsi="inherit" w:cs="Arial"/>
            <w:b/>
            <w:bCs/>
            <w:color w:val="FFFF00"/>
            <w:sz w:val="20"/>
            <w:szCs w:val="20"/>
            <w:u w:val="single"/>
            <w:bdr w:val="none" w:sz="0" w:space="0" w:color="auto" w:frame="1"/>
          </w:rPr>
          <w:t>About us</w:t>
        </w:r>
        <w:r w:rsidRPr="00C476E3">
          <w:rPr>
            <w:rFonts w:ascii="inherit" w:eastAsia="Times New Roman" w:hAnsi="inherit" w:cs="Arial"/>
            <w:b/>
            <w:bCs/>
            <w:color w:val="FFFF00"/>
            <w:sz w:val="20"/>
            <w:szCs w:val="20"/>
            <w:bdr w:val="none" w:sz="0" w:space="0" w:color="auto" w:frame="1"/>
          </w:rPr>
          <w:fldChar w:fldCharType="end"/>
        </w:r>
        <w:r w:rsidRPr="00C476E3">
          <w:rPr>
            <w:rFonts w:ascii="inherit" w:eastAsia="Times New Roman" w:hAnsi="inherit" w:cs="Arial"/>
            <w:b/>
            <w:bCs/>
            <w:color w:val="FFFF00"/>
            <w:sz w:val="20"/>
            <w:szCs w:val="20"/>
            <w:bdr w:val="none" w:sz="0" w:space="0" w:color="auto" w:frame="1"/>
          </w:rPr>
          <w:t>..</w:t>
        </w:r>
      </w:ins>
    </w:p>
    <w:p w:rsidR="00C476E3" w:rsidRPr="00C476E3" w:rsidRDefault="00C476E3" w:rsidP="008363AC">
      <w:pPr>
        <w:bidi w:val="0"/>
        <w:spacing w:after="0" w:line="360" w:lineRule="atLeast"/>
        <w:textAlignment w:val="baseline"/>
        <w:rPr>
          <w:ins w:id="466" w:author="Unknown"/>
          <w:rFonts w:ascii="inherit" w:eastAsia="Times New Roman" w:hAnsi="inherit" w:cs="Helvetica"/>
          <w:color w:val="333333"/>
          <w:sz w:val="20"/>
          <w:szCs w:val="20"/>
        </w:rPr>
      </w:pPr>
      <w:ins w:id="467" w:author="Unknown">
        <w:r w:rsidRPr="00C476E3">
          <w:rPr>
            <w:rFonts w:ascii="inherit" w:eastAsia="Times New Roman" w:hAnsi="inherit" w:cs="Arial"/>
            <w:b/>
            <w:bCs/>
            <w:color w:val="FFFF00"/>
            <w:sz w:val="20"/>
            <w:szCs w:val="20"/>
            <w:bdr w:val="none" w:sz="0" w:space="0" w:color="auto" w:frame="1"/>
          </w:rPr>
          <w:fldChar w:fldCharType="begin"/>
        </w:r>
        <w:r w:rsidRPr="00C476E3">
          <w:rPr>
            <w:rFonts w:ascii="inherit" w:eastAsia="Times New Roman" w:hAnsi="inherit" w:cs="Arial"/>
            <w:b/>
            <w:bCs/>
            <w:color w:val="FFFF00"/>
            <w:sz w:val="20"/>
            <w:szCs w:val="20"/>
            <w:bdr w:val="none" w:sz="0" w:space="0" w:color="auto" w:frame="1"/>
          </w:rPr>
          <w:instrText xml:space="preserve"> HYPERLINK "http://www.easybiologyclass.com/easybiologyclass-contact-us/" </w:instrText>
        </w:r>
        <w:r w:rsidRPr="00C476E3">
          <w:rPr>
            <w:rFonts w:ascii="inherit" w:eastAsia="Times New Roman" w:hAnsi="inherit" w:cs="Arial"/>
            <w:b/>
            <w:bCs/>
            <w:color w:val="FFFF00"/>
            <w:sz w:val="20"/>
            <w:szCs w:val="20"/>
            <w:bdr w:val="none" w:sz="0" w:space="0" w:color="auto" w:frame="1"/>
          </w:rPr>
          <w:fldChar w:fldCharType="separate"/>
        </w:r>
        <w:r w:rsidRPr="00C476E3">
          <w:rPr>
            <w:rFonts w:ascii="inherit" w:eastAsia="Times New Roman" w:hAnsi="inherit" w:cs="Arial"/>
            <w:b/>
            <w:bCs/>
            <w:color w:val="FFFF00"/>
            <w:sz w:val="20"/>
            <w:szCs w:val="20"/>
            <w:u w:val="single"/>
            <w:bdr w:val="none" w:sz="0" w:space="0" w:color="auto" w:frame="1"/>
          </w:rPr>
          <w:t>Contact us.</w:t>
        </w:r>
        <w:r w:rsidRPr="00C476E3">
          <w:rPr>
            <w:rFonts w:ascii="inherit" w:eastAsia="Times New Roman" w:hAnsi="inherit" w:cs="Arial"/>
            <w:b/>
            <w:bCs/>
            <w:color w:val="FFFF00"/>
            <w:sz w:val="20"/>
            <w:szCs w:val="20"/>
            <w:bdr w:val="none" w:sz="0" w:space="0" w:color="auto" w:frame="1"/>
          </w:rPr>
          <w:fldChar w:fldCharType="end"/>
        </w:r>
      </w:ins>
    </w:p>
    <w:p w:rsidR="00C476E3" w:rsidRPr="00C476E3" w:rsidRDefault="00C476E3" w:rsidP="008363AC">
      <w:pPr>
        <w:bidi w:val="0"/>
        <w:spacing w:after="0" w:line="360" w:lineRule="atLeast"/>
        <w:textAlignment w:val="baseline"/>
        <w:rPr>
          <w:ins w:id="468" w:author="Unknown"/>
          <w:rFonts w:ascii="inherit" w:eastAsia="Times New Roman" w:hAnsi="inherit" w:cs="Helvetica"/>
          <w:color w:val="333333"/>
          <w:sz w:val="20"/>
          <w:szCs w:val="20"/>
        </w:rPr>
      </w:pPr>
      <w:ins w:id="469" w:author="Unknown">
        <w:r w:rsidRPr="00C476E3">
          <w:rPr>
            <w:rFonts w:ascii="inherit" w:eastAsia="Times New Roman" w:hAnsi="inherit" w:cs="Arial"/>
            <w:b/>
            <w:bCs/>
            <w:color w:val="FFFF00"/>
            <w:sz w:val="20"/>
            <w:szCs w:val="20"/>
            <w:bdr w:val="none" w:sz="0" w:space="0" w:color="auto" w:frame="1"/>
          </w:rPr>
          <w:fldChar w:fldCharType="begin"/>
        </w:r>
        <w:r w:rsidRPr="00C476E3">
          <w:rPr>
            <w:rFonts w:ascii="inherit" w:eastAsia="Times New Roman" w:hAnsi="inherit" w:cs="Arial"/>
            <w:b/>
            <w:bCs/>
            <w:color w:val="FFFF00"/>
            <w:sz w:val="20"/>
            <w:szCs w:val="20"/>
            <w:bdr w:val="none" w:sz="0" w:space="0" w:color="auto" w:frame="1"/>
          </w:rPr>
          <w:instrText xml:space="preserve"> HYPERLINK "http://www.easybiologyclass.com/privacy-policy/" \t "_blank" </w:instrText>
        </w:r>
        <w:r w:rsidRPr="00C476E3">
          <w:rPr>
            <w:rFonts w:ascii="inherit" w:eastAsia="Times New Roman" w:hAnsi="inherit" w:cs="Arial"/>
            <w:b/>
            <w:bCs/>
            <w:color w:val="FFFF00"/>
            <w:sz w:val="20"/>
            <w:szCs w:val="20"/>
            <w:bdr w:val="none" w:sz="0" w:space="0" w:color="auto" w:frame="1"/>
          </w:rPr>
          <w:fldChar w:fldCharType="separate"/>
        </w:r>
        <w:r w:rsidRPr="00C476E3">
          <w:rPr>
            <w:rFonts w:ascii="inherit" w:eastAsia="Times New Roman" w:hAnsi="inherit" w:cs="Arial"/>
            <w:b/>
            <w:bCs/>
            <w:color w:val="FFFF00"/>
            <w:sz w:val="20"/>
            <w:szCs w:val="20"/>
            <w:u w:val="single"/>
            <w:bdr w:val="none" w:sz="0" w:space="0" w:color="auto" w:frame="1"/>
          </w:rPr>
          <w:t>Privacy policy</w:t>
        </w:r>
        <w:r w:rsidRPr="00C476E3">
          <w:rPr>
            <w:rFonts w:ascii="inherit" w:eastAsia="Times New Roman" w:hAnsi="inherit" w:cs="Arial"/>
            <w:b/>
            <w:bCs/>
            <w:color w:val="FFFF00"/>
            <w:sz w:val="20"/>
            <w:szCs w:val="20"/>
            <w:bdr w:val="none" w:sz="0" w:space="0" w:color="auto" w:frame="1"/>
          </w:rPr>
          <w:fldChar w:fldCharType="end"/>
        </w:r>
      </w:ins>
    </w:p>
    <w:p w:rsidR="00C476E3" w:rsidRPr="00C476E3" w:rsidRDefault="00C476E3" w:rsidP="008363AC">
      <w:pPr>
        <w:bidi w:val="0"/>
        <w:spacing w:after="0" w:line="360" w:lineRule="atLeast"/>
        <w:textAlignment w:val="baseline"/>
        <w:rPr>
          <w:ins w:id="470" w:author="Unknown"/>
          <w:rFonts w:ascii="inherit" w:eastAsia="Times New Roman" w:hAnsi="inherit" w:cs="Helvetica"/>
          <w:color w:val="333333"/>
          <w:sz w:val="20"/>
          <w:szCs w:val="20"/>
        </w:rPr>
      </w:pPr>
      <w:ins w:id="471" w:author="Unknown">
        <w:r w:rsidRPr="00C476E3">
          <w:rPr>
            <w:rFonts w:ascii="inherit" w:eastAsia="Times New Roman" w:hAnsi="inherit" w:cs="Arial"/>
            <w:b/>
            <w:bCs/>
            <w:color w:val="FFFF00"/>
            <w:sz w:val="20"/>
            <w:szCs w:val="20"/>
            <w:bdr w:val="none" w:sz="0" w:space="0" w:color="auto" w:frame="1"/>
          </w:rPr>
          <w:fldChar w:fldCharType="begin"/>
        </w:r>
        <w:r w:rsidRPr="00C476E3">
          <w:rPr>
            <w:rFonts w:ascii="inherit" w:eastAsia="Times New Roman" w:hAnsi="inherit" w:cs="Arial"/>
            <w:b/>
            <w:bCs/>
            <w:color w:val="FFFF00"/>
            <w:sz w:val="20"/>
            <w:szCs w:val="20"/>
            <w:bdr w:val="none" w:sz="0" w:space="0" w:color="auto" w:frame="1"/>
          </w:rPr>
          <w:instrText xml:space="preserve"> HYPERLINK "http://www.easybiologyclass.com/easy-biology-class-disclaimer/" \t "_blank" </w:instrText>
        </w:r>
        <w:r w:rsidRPr="00C476E3">
          <w:rPr>
            <w:rFonts w:ascii="inherit" w:eastAsia="Times New Roman" w:hAnsi="inherit" w:cs="Arial"/>
            <w:b/>
            <w:bCs/>
            <w:color w:val="FFFF00"/>
            <w:sz w:val="20"/>
            <w:szCs w:val="20"/>
            <w:bdr w:val="none" w:sz="0" w:space="0" w:color="auto" w:frame="1"/>
          </w:rPr>
          <w:fldChar w:fldCharType="separate"/>
        </w:r>
        <w:r w:rsidRPr="00C476E3">
          <w:rPr>
            <w:rFonts w:ascii="inherit" w:eastAsia="Times New Roman" w:hAnsi="inherit" w:cs="Arial"/>
            <w:b/>
            <w:bCs/>
            <w:color w:val="FFFF00"/>
            <w:sz w:val="20"/>
            <w:szCs w:val="20"/>
            <w:u w:val="single"/>
            <w:bdr w:val="none" w:sz="0" w:space="0" w:color="auto" w:frame="1"/>
          </w:rPr>
          <w:t>Disclaimer</w:t>
        </w:r>
        <w:r w:rsidRPr="00C476E3">
          <w:rPr>
            <w:rFonts w:ascii="inherit" w:eastAsia="Times New Roman" w:hAnsi="inherit" w:cs="Arial"/>
            <w:b/>
            <w:bCs/>
            <w:color w:val="FFFF00"/>
            <w:sz w:val="20"/>
            <w:szCs w:val="20"/>
            <w:bdr w:val="none" w:sz="0" w:space="0" w:color="auto" w:frame="1"/>
          </w:rPr>
          <w:fldChar w:fldCharType="end"/>
        </w:r>
      </w:ins>
    </w:p>
    <w:p w:rsidR="00C476E3" w:rsidRPr="00C476E3" w:rsidRDefault="00C476E3" w:rsidP="008363AC">
      <w:pPr>
        <w:bidi w:val="0"/>
        <w:spacing w:after="0" w:line="360" w:lineRule="atLeast"/>
        <w:textAlignment w:val="baseline"/>
        <w:rPr>
          <w:ins w:id="472" w:author="Unknown"/>
          <w:rFonts w:ascii="inherit" w:eastAsia="Times New Roman" w:hAnsi="inherit" w:cs="Helvetica"/>
          <w:color w:val="333333"/>
          <w:sz w:val="20"/>
          <w:szCs w:val="20"/>
        </w:rPr>
      </w:pPr>
      <w:ins w:id="473" w:author="Unknown">
        <w:r w:rsidRPr="00C476E3">
          <w:rPr>
            <w:rFonts w:ascii="inherit" w:eastAsia="Times New Roman" w:hAnsi="inherit" w:cs="Helvetica"/>
            <w:color w:val="FFFF00"/>
            <w:sz w:val="20"/>
            <w:szCs w:val="20"/>
            <w:bdr w:val="none" w:sz="0" w:space="0" w:color="auto" w:frame="1"/>
          </w:rPr>
          <w:fldChar w:fldCharType="begin"/>
        </w:r>
        <w:r w:rsidRPr="00C476E3">
          <w:rPr>
            <w:rFonts w:ascii="inherit" w:eastAsia="Times New Roman" w:hAnsi="inherit" w:cs="Helvetica"/>
            <w:color w:val="FFFF00"/>
            <w:sz w:val="20"/>
            <w:szCs w:val="20"/>
            <w:bdr w:val="none" w:sz="0" w:space="0" w:color="auto" w:frame="1"/>
          </w:rPr>
          <w:instrText xml:space="preserve"> HYPERLINK "https://feedburner.google.com/fb/a/mailverify?uri=Easybiologyclass&amp;loc=en_US" \t "_blank" </w:instrText>
        </w:r>
        <w:r w:rsidRPr="00C476E3">
          <w:rPr>
            <w:rFonts w:ascii="inherit" w:eastAsia="Times New Roman" w:hAnsi="inherit" w:cs="Helvetica"/>
            <w:color w:val="FFFF00"/>
            <w:sz w:val="20"/>
            <w:szCs w:val="20"/>
            <w:bdr w:val="none" w:sz="0" w:space="0" w:color="auto" w:frame="1"/>
          </w:rPr>
          <w:fldChar w:fldCharType="separate"/>
        </w:r>
        <w:r w:rsidRPr="00C476E3">
          <w:rPr>
            <w:rFonts w:ascii="Arial Black" w:eastAsia="Times New Roman" w:hAnsi="Arial Black" w:cs="Helvetica"/>
            <w:b/>
            <w:bCs/>
            <w:color w:val="FFFF00"/>
            <w:sz w:val="24"/>
            <w:szCs w:val="24"/>
            <w:bdr w:val="none" w:sz="0" w:space="0" w:color="auto" w:frame="1"/>
          </w:rPr>
          <w:t>Subscribe us by E-mail</w:t>
        </w:r>
        <w:r w:rsidRPr="00C476E3">
          <w:rPr>
            <w:rFonts w:ascii="inherit" w:eastAsia="Times New Roman" w:hAnsi="inherit" w:cs="Helvetica"/>
            <w:color w:val="FFFF00"/>
            <w:sz w:val="20"/>
            <w:szCs w:val="20"/>
            <w:bdr w:val="none" w:sz="0" w:space="0" w:color="auto" w:frame="1"/>
          </w:rPr>
          <w:fldChar w:fldCharType="end"/>
        </w:r>
      </w:ins>
    </w:p>
    <w:p w:rsidR="00C476E3" w:rsidRPr="00C476E3" w:rsidRDefault="00C476E3" w:rsidP="008363AC">
      <w:pPr>
        <w:bidi w:val="0"/>
        <w:spacing w:after="300" w:line="360" w:lineRule="atLeast"/>
        <w:textAlignment w:val="baseline"/>
        <w:outlineLvl w:val="2"/>
        <w:rPr>
          <w:ins w:id="474" w:author="Unknown"/>
          <w:rFonts w:ascii="Georgia" w:eastAsia="Times New Roman" w:hAnsi="Georgia" w:cs="Helvetica"/>
          <w:b/>
          <w:bCs/>
          <w:color w:val="E2E2E2"/>
          <w:sz w:val="21"/>
          <w:szCs w:val="21"/>
        </w:rPr>
      </w:pPr>
      <w:ins w:id="475" w:author="Unknown">
        <w:r w:rsidRPr="00C476E3">
          <w:rPr>
            <w:rFonts w:ascii="Georgia" w:eastAsia="Times New Roman" w:hAnsi="Georgia" w:cs="Helvetica"/>
            <w:b/>
            <w:bCs/>
            <w:color w:val="E2E2E2"/>
            <w:sz w:val="21"/>
            <w:szCs w:val="21"/>
          </w:rPr>
          <w:t>Follow Easy Biology Class on....</w:t>
        </w:r>
      </w:ins>
    </w:p>
    <w:p w:rsidR="00C476E3" w:rsidRPr="00C476E3" w:rsidRDefault="00C476E3" w:rsidP="008363AC">
      <w:pPr>
        <w:bidi w:val="0"/>
        <w:spacing w:after="0" w:line="360" w:lineRule="atLeast"/>
        <w:jc w:val="center"/>
        <w:textAlignment w:val="baseline"/>
        <w:rPr>
          <w:ins w:id="476" w:author="Unknown"/>
          <w:rFonts w:ascii="inherit" w:eastAsia="Times New Roman" w:hAnsi="inherit" w:cs="Helvetica"/>
          <w:color w:val="333333"/>
          <w:sz w:val="20"/>
          <w:szCs w:val="20"/>
        </w:rPr>
      </w:pPr>
      <w:ins w:id="477" w:author="Unknown">
        <w:r w:rsidRPr="00C476E3">
          <w:rPr>
            <w:rFonts w:ascii="inherit" w:eastAsia="Times New Roman" w:hAnsi="inherit" w:cs="Helvetica"/>
            <w:noProof/>
            <w:color w:val="333333"/>
            <w:sz w:val="20"/>
            <w:szCs w:val="20"/>
            <w:rPrChange w:id="478" w:author="Unknown">
              <w:rPr>
                <w:noProof/>
              </w:rPr>
            </w:rPrChange>
          </w:rPr>
          <w:drawing>
            <wp:inline distT="0" distB="0" distL="0" distR="0" wp14:anchorId="32BDD817" wp14:editId="3817C339">
              <wp:extent cx="238125" cy="285750"/>
              <wp:effectExtent l="0" t="0" r="9525" b="0"/>
              <wp:docPr id="17" name="صورة 17" descr="http://www.easybiologyclass.com/wp-content/plugins/wordpress-hit-counter/styles/Classic/blgrv/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asybiologyclass.com/wp-content/plugins/wordpress-hit-counter/styles/Classic/blgrv/2.gif"/>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38125" cy="285750"/>
                      </a:xfrm>
                      <a:prstGeom prst="rect">
                        <a:avLst/>
                      </a:prstGeom>
                      <a:noFill/>
                      <a:ln>
                        <a:noFill/>
                      </a:ln>
                    </pic:spPr>
                  </pic:pic>
                </a:graphicData>
              </a:graphic>
            </wp:inline>
          </w:drawing>
        </w:r>
      </w:ins>
      <w:r w:rsidRPr="00C476E3">
        <w:rPr>
          <w:rFonts w:ascii="inherit" w:eastAsia="Times New Roman" w:hAnsi="inherit" w:cs="Helvetica"/>
          <w:noProof/>
          <w:color w:val="333333"/>
          <w:sz w:val="20"/>
          <w:szCs w:val="20"/>
        </w:rPr>
        <w:drawing>
          <wp:inline distT="0" distB="0" distL="0" distR="0" wp14:anchorId="02A92585" wp14:editId="2E11218E">
            <wp:extent cx="238125" cy="285750"/>
            <wp:effectExtent l="0" t="0" r="9525" b="0"/>
            <wp:docPr id="18" name="صورة 18" descr="http://www.easybiologyclass.com/wp-content/plugins/wordpress-hit-counter/styles/Classic/blgrv/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asybiologyclass.com/wp-content/plugins/wordpress-hit-counter/styles/Classic/blgrv/1.gif"/>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238125" cy="285750"/>
                    </a:xfrm>
                    <a:prstGeom prst="rect">
                      <a:avLst/>
                    </a:prstGeom>
                    <a:noFill/>
                    <a:ln>
                      <a:noFill/>
                    </a:ln>
                  </pic:spPr>
                </pic:pic>
              </a:graphicData>
            </a:graphic>
          </wp:inline>
        </w:drawing>
      </w:r>
      <w:r w:rsidRPr="00C476E3">
        <w:rPr>
          <w:rFonts w:ascii="inherit" w:eastAsia="Times New Roman" w:hAnsi="inherit" w:cs="Helvetica"/>
          <w:noProof/>
          <w:color w:val="333333"/>
          <w:sz w:val="20"/>
          <w:szCs w:val="20"/>
        </w:rPr>
        <w:drawing>
          <wp:inline distT="0" distB="0" distL="0" distR="0" wp14:anchorId="62410DF1" wp14:editId="74C0C0B9">
            <wp:extent cx="238125" cy="285750"/>
            <wp:effectExtent l="0" t="0" r="9525" b="0"/>
            <wp:docPr id="19" name="صورة 19" descr="http://www.easybiologyclass.com/wp-content/plugins/wordpress-hit-counter/styles/Classic/blgrv/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asybiologyclass.com/wp-content/plugins/wordpress-hit-counter/styles/Classic/blgrv/6.gif"/>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38125" cy="285750"/>
                    </a:xfrm>
                    <a:prstGeom prst="rect">
                      <a:avLst/>
                    </a:prstGeom>
                    <a:noFill/>
                    <a:ln>
                      <a:noFill/>
                    </a:ln>
                  </pic:spPr>
                </pic:pic>
              </a:graphicData>
            </a:graphic>
          </wp:inline>
        </w:drawing>
      </w:r>
      <w:r w:rsidRPr="00C476E3">
        <w:rPr>
          <w:rFonts w:ascii="inherit" w:eastAsia="Times New Roman" w:hAnsi="inherit" w:cs="Helvetica"/>
          <w:noProof/>
          <w:color w:val="333333"/>
          <w:sz w:val="20"/>
          <w:szCs w:val="20"/>
        </w:rPr>
        <w:drawing>
          <wp:inline distT="0" distB="0" distL="0" distR="0" wp14:anchorId="21AE61CF" wp14:editId="39EB0B8E">
            <wp:extent cx="238125" cy="285750"/>
            <wp:effectExtent l="0" t="0" r="9525" b="0"/>
            <wp:docPr id="20" name="صورة 20" descr="http://www.easybiologyclass.com/wp-content/plugins/wordpress-hit-counter/styles/Classic/blgrv/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easybiologyclass.com/wp-content/plugins/wordpress-hit-counter/styles/Classic/blgrv/5.gif"/>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38125" cy="285750"/>
                    </a:xfrm>
                    <a:prstGeom prst="rect">
                      <a:avLst/>
                    </a:prstGeom>
                    <a:noFill/>
                    <a:ln>
                      <a:noFill/>
                    </a:ln>
                  </pic:spPr>
                </pic:pic>
              </a:graphicData>
            </a:graphic>
          </wp:inline>
        </w:drawing>
      </w:r>
      <w:r w:rsidRPr="00C476E3">
        <w:rPr>
          <w:rFonts w:ascii="inherit" w:eastAsia="Times New Roman" w:hAnsi="inherit" w:cs="Helvetica"/>
          <w:noProof/>
          <w:color w:val="333333"/>
          <w:sz w:val="20"/>
          <w:szCs w:val="20"/>
        </w:rPr>
        <w:drawing>
          <wp:inline distT="0" distB="0" distL="0" distR="0" wp14:anchorId="092719C3" wp14:editId="3C13F2C8">
            <wp:extent cx="238125" cy="285750"/>
            <wp:effectExtent l="0" t="0" r="9525" b="0"/>
            <wp:docPr id="21" name="صورة 21" descr="http://www.easybiologyclass.com/wp-content/plugins/wordpress-hit-counter/styles/Classic/blgrv/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easybiologyclass.com/wp-content/plugins/wordpress-hit-counter/styles/Classic/blgrv/6.gif"/>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38125" cy="285750"/>
                    </a:xfrm>
                    <a:prstGeom prst="rect">
                      <a:avLst/>
                    </a:prstGeom>
                    <a:noFill/>
                    <a:ln>
                      <a:noFill/>
                    </a:ln>
                  </pic:spPr>
                </pic:pic>
              </a:graphicData>
            </a:graphic>
          </wp:inline>
        </w:drawing>
      </w:r>
      <w:r w:rsidRPr="00C476E3">
        <w:rPr>
          <w:rFonts w:ascii="inherit" w:eastAsia="Times New Roman" w:hAnsi="inherit" w:cs="Helvetica"/>
          <w:noProof/>
          <w:color w:val="333333"/>
          <w:sz w:val="20"/>
          <w:szCs w:val="20"/>
        </w:rPr>
        <w:drawing>
          <wp:inline distT="0" distB="0" distL="0" distR="0" wp14:anchorId="6455AB2F" wp14:editId="459523AF">
            <wp:extent cx="238125" cy="285750"/>
            <wp:effectExtent l="0" t="0" r="9525" b="0"/>
            <wp:docPr id="22" name="صورة 22" descr="http://www.easybiologyclass.com/wp-content/plugins/wordpress-hit-counter/styles/Classic/blgrv/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easybiologyclass.com/wp-content/plugins/wordpress-hit-counter/styles/Classic/blgrv/5.gif"/>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38125" cy="285750"/>
                    </a:xfrm>
                    <a:prstGeom prst="rect">
                      <a:avLst/>
                    </a:prstGeom>
                    <a:noFill/>
                    <a:ln>
                      <a:noFill/>
                    </a:ln>
                  </pic:spPr>
                </pic:pic>
              </a:graphicData>
            </a:graphic>
          </wp:inline>
        </w:drawing>
      </w:r>
      <w:r w:rsidRPr="00C476E3">
        <w:rPr>
          <w:rFonts w:ascii="inherit" w:eastAsia="Times New Roman" w:hAnsi="inherit" w:cs="Helvetica"/>
          <w:noProof/>
          <w:color w:val="333333"/>
          <w:sz w:val="20"/>
          <w:szCs w:val="20"/>
        </w:rPr>
        <w:drawing>
          <wp:inline distT="0" distB="0" distL="0" distR="0" wp14:anchorId="0586C2D9" wp14:editId="1DEDC33E">
            <wp:extent cx="238125" cy="285750"/>
            <wp:effectExtent l="0" t="0" r="9525" b="0"/>
            <wp:docPr id="23" name="صورة 23" descr="http://www.easybiologyclass.com/wp-content/plugins/wordpress-hit-counter/styles/Classic/blgrv/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easybiologyclass.com/wp-content/plugins/wordpress-hit-counter/styles/Classic/blgrv/6.gif"/>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38125" cy="285750"/>
                    </a:xfrm>
                    <a:prstGeom prst="rect">
                      <a:avLst/>
                    </a:prstGeom>
                    <a:noFill/>
                    <a:ln>
                      <a:noFill/>
                    </a:ln>
                  </pic:spPr>
                </pic:pic>
              </a:graphicData>
            </a:graphic>
          </wp:inline>
        </w:drawing>
      </w:r>
    </w:p>
    <w:p w:rsidR="00C476E3" w:rsidRPr="00C476E3" w:rsidRDefault="00C476E3" w:rsidP="008363AC">
      <w:pPr>
        <w:bidi w:val="0"/>
        <w:spacing w:after="0" w:line="360" w:lineRule="atLeast"/>
        <w:jc w:val="center"/>
        <w:textAlignment w:val="baseline"/>
        <w:rPr>
          <w:ins w:id="479" w:author="Unknown"/>
          <w:rFonts w:ascii="inherit" w:eastAsia="Times New Roman" w:hAnsi="inherit" w:cs="Helvetica"/>
          <w:color w:val="AAAAAA"/>
          <w:sz w:val="17"/>
          <w:szCs w:val="17"/>
        </w:rPr>
      </w:pPr>
      <w:ins w:id="480" w:author="Unknown">
        <w:r w:rsidRPr="00C476E3">
          <w:rPr>
            <w:rFonts w:ascii="inherit" w:eastAsia="Times New Roman" w:hAnsi="inherit" w:cs="Helvetica"/>
            <w:color w:val="AAAAAA"/>
            <w:sz w:val="17"/>
            <w:szCs w:val="17"/>
          </w:rPr>
          <w:t xml:space="preserve">© </w:t>
        </w:r>
        <w:proofErr w:type="spellStart"/>
        <w:r w:rsidRPr="00C476E3">
          <w:rPr>
            <w:rFonts w:ascii="inherit" w:eastAsia="Times New Roman" w:hAnsi="inherit" w:cs="Helvetica"/>
            <w:color w:val="AAAAAA"/>
            <w:sz w:val="17"/>
            <w:szCs w:val="17"/>
          </w:rPr>
          <w:t>easybiologyclass</w:t>
        </w:r>
        <w:proofErr w:type="spellEnd"/>
        <w:r w:rsidRPr="00C476E3">
          <w:rPr>
            <w:rFonts w:ascii="inherit" w:eastAsia="Times New Roman" w:hAnsi="inherit" w:cs="Helvetica"/>
            <w:color w:val="AAAAAA"/>
            <w:sz w:val="17"/>
            <w:szCs w:val="17"/>
          </w:rPr>
          <w:t xml:space="preserve"> 2017</w:t>
        </w:r>
      </w:ins>
    </w:p>
    <w:p w:rsidR="00C476E3" w:rsidRPr="00C476E3" w:rsidRDefault="00C476E3" w:rsidP="008363AC">
      <w:pPr>
        <w:bidi w:val="0"/>
        <w:spacing w:after="0" w:line="360" w:lineRule="atLeast"/>
        <w:jc w:val="center"/>
        <w:textAlignment w:val="baseline"/>
        <w:rPr>
          <w:ins w:id="481" w:author="Unknown"/>
          <w:rFonts w:ascii="inherit" w:eastAsia="Times New Roman" w:hAnsi="inherit" w:cs="Helvetica"/>
          <w:color w:val="AAAAAA"/>
          <w:sz w:val="17"/>
          <w:szCs w:val="17"/>
        </w:rPr>
      </w:pPr>
      <w:ins w:id="482" w:author="Unknown">
        <w:r w:rsidRPr="00C476E3">
          <w:rPr>
            <w:rFonts w:ascii="inherit" w:eastAsia="Times New Roman" w:hAnsi="inherit" w:cs="Helvetica"/>
            <w:color w:val="AAAAAA"/>
            <w:sz w:val="17"/>
            <w:szCs w:val="17"/>
          </w:rPr>
          <w:t>A </w:t>
        </w:r>
        <w:proofErr w:type="spellStart"/>
        <w:r w:rsidRPr="00C476E3">
          <w:rPr>
            <w:rFonts w:ascii="inherit" w:eastAsia="Times New Roman" w:hAnsi="inherit" w:cs="Helvetica"/>
            <w:color w:val="AAAAAA"/>
            <w:sz w:val="17"/>
            <w:szCs w:val="17"/>
          </w:rPr>
          <w:fldChar w:fldCharType="begin"/>
        </w:r>
        <w:r w:rsidRPr="00C476E3">
          <w:rPr>
            <w:rFonts w:ascii="inherit" w:eastAsia="Times New Roman" w:hAnsi="inherit" w:cs="Helvetica"/>
            <w:color w:val="AAAAAA"/>
            <w:sz w:val="17"/>
            <w:szCs w:val="17"/>
          </w:rPr>
          <w:instrText xml:space="preserve"> HYPERLINK "https://siteorigin.com/" </w:instrText>
        </w:r>
        <w:r w:rsidRPr="00C476E3">
          <w:rPr>
            <w:rFonts w:ascii="inherit" w:eastAsia="Times New Roman" w:hAnsi="inherit" w:cs="Helvetica"/>
            <w:color w:val="AAAAAA"/>
            <w:sz w:val="17"/>
            <w:szCs w:val="17"/>
          </w:rPr>
          <w:fldChar w:fldCharType="separate"/>
        </w:r>
        <w:r w:rsidRPr="00C476E3">
          <w:rPr>
            <w:rFonts w:ascii="inherit" w:eastAsia="Times New Roman" w:hAnsi="inherit" w:cs="Helvetica"/>
            <w:color w:val="DDDDDD"/>
            <w:sz w:val="17"/>
            <w:szCs w:val="17"/>
            <w:u w:val="single"/>
            <w:bdr w:val="none" w:sz="0" w:space="0" w:color="auto" w:frame="1"/>
          </w:rPr>
          <w:t>SiteOrigin</w:t>
        </w:r>
        <w:proofErr w:type="spellEnd"/>
        <w:r w:rsidRPr="00C476E3">
          <w:rPr>
            <w:rFonts w:ascii="inherit" w:eastAsia="Times New Roman" w:hAnsi="inherit" w:cs="Helvetica"/>
            <w:color w:val="AAAAAA"/>
            <w:sz w:val="17"/>
            <w:szCs w:val="17"/>
          </w:rPr>
          <w:fldChar w:fldCharType="end"/>
        </w:r>
        <w:r w:rsidRPr="00C476E3">
          <w:rPr>
            <w:rFonts w:ascii="inherit" w:eastAsia="Times New Roman" w:hAnsi="inherit" w:cs="Helvetica"/>
            <w:color w:val="AAAAAA"/>
            <w:sz w:val="17"/>
            <w:szCs w:val="17"/>
          </w:rPr>
          <w:t> Theme</w:t>
        </w:r>
      </w:ins>
    </w:p>
    <w:p w:rsidR="00C476E3" w:rsidRDefault="00C476E3" w:rsidP="008363AC">
      <w:pPr>
        <w:jc w:val="right"/>
        <w:rPr>
          <w:lang w:bidi="ar-IQ"/>
        </w:rPr>
      </w:pPr>
      <w:ins w:id="483" w:author="Unknown">
        <w:r w:rsidRPr="00C476E3">
          <w:rPr>
            <w:rFonts w:ascii="Times New Roman" w:eastAsia="Times New Roman" w:hAnsi="Times New Roman" w:cs="Times New Roman"/>
            <w:sz w:val="15"/>
            <w:szCs w:val="15"/>
            <w:bdr w:val="none" w:sz="0" w:space="0" w:color="auto" w:frame="1"/>
          </w:rPr>
          <w:br/>
        </w:r>
      </w:ins>
    </w:p>
    <w:p w:rsidR="00C476E3" w:rsidRDefault="00C476E3" w:rsidP="008363AC">
      <w:pPr>
        <w:jc w:val="right"/>
        <w:rPr>
          <w:lang w:bidi="ar-IQ"/>
        </w:rPr>
      </w:pPr>
    </w:p>
    <w:p w:rsidR="00C476E3" w:rsidRDefault="00C476E3" w:rsidP="008363AC">
      <w:pPr>
        <w:jc w:val="right"/>
        <w:rPr>
          <w:lang w:bidi="ar-IQ"/>
        </w:rPr>
      </w:pPr>
    </w:p>
    <w:p w:rsidR="00C476E3" w:rsidRDefault="00C476E3" w:rsidP="008363AC">
      <w:pPr>
        <w:jc w:val="right"/>
        <w:rPr>
          <w:lang w:bidi="ar-IQ"/>
        </w:rPr>
      </w:pPr>
    </w:p>
    <w:p w:rsidR="00C476E3" w:rsidRDefault="00C476E3" w:rsidP="008363AC">
      <w:pPr>
        <w:jc w:val="right"/>
        <w:rPr>
          <w:lang w:bidi="ar-IQ"/>
        </w:rPr>
      </w:pPr>
    </w:p>
    <w:p w:rsidR="00C476E3" w:rsidRDefault="00C476E3" w:rsidP="008363AC">
      <w:pPr>
        <w:jc w:val="right"/>
        <w:rPr>
          <w:lang w:bidi="ar-IQ"/>
        </w:rPr>
      </w:pPr>
    </w:p>
    <w:p w:rsidR="00C476E3" w:rsidRDefault="00C476E3" w:rsidP="008363AC">
      <w:pPr>
        <w:jc w:val="right"/>
        <w:rPr>
          <w:lang w:bidi="ar-IQ"/>
        </w:rPr>
      </w:pPr>
    </w:p>
    <w:p w:rsidR="00C476E3" w:rsidRDefault="00C476E3" w:rsidP="008363AC">
      <w:pPr>
        <w:jc w:val="right"/>
        <w:rPr>
          <w:lang w:bidi="ar-IQ"/>
        </w:rPr>
      </w:pPr>
    </w:p>
    <w:p w:rsidR="00C476E3" w:rsidRDefault="00C476E3" w:rsidP="008363AC">
      <w:pPr>
        <w:jc w:val="right"/>
        <w:rPr>
          <w:rtl/>
          <w:lang w:bidi="ar-IQ"/>
        </w:rPr>
      </w:pPr>
    </w:p>
    <w:p w:rsidR="007D048A" w:rsidRDefault="001B3820" w:rsidP="008363AC">
      <w:pPr>
        <w:jc w:val="right"/>
        <w:rPr>
          <w:lang w:bidi="ar-IQ"/>
        </w:rPr>
      </w:pPr>
      <w:r>
        <w:rPr>
          <w:lang w:bidi="ar-IQ"/>
        </w:rPr>
        <w:t>In the biochemical sense the term fermentation refer to a metabolic process</w:t>
      </w:r>
    </w:p>
    <w:p w:rsidR="00197E66" w:rsidRDefault="00197E66" w:rsidP="008363AC">
      <w:pPr>
        <w:jc w:val="right"/>
        <w:rPr>
          <w:rtl/>
          <w:lang w:bidi="ar-IQ"/>
        </w:rPr>
      </w:pPr>
    </w:p>
    <w:sectPr w:rsidR="00197E66" w:rsidSect="00C65AA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400F4"/>
    <w:multiLevelType w:val="multilevel"/>
    <w:tmpl w:val="68B8F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DF6010"/>
    <w:multiLevelType w:val="multilevel"/>
    <w:tmpl w:val="26B8D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056BD0"/>
    <w:multiLevelType w:val="multilevel"/>
    <w:tmpl w:val="B74C5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DA87028"/>
    <w:multiLevelType w:val="multilevel"/>
    <w:tmpl w:val="0D4C9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F91714"/>
    <w:multiLevelType w:val="multilevel"/>
    <w:tmpl w:val="09D69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698"/>
    <w:rsid w:val="001243FA"/>
    <w:rsid w:val="00197E66"/>
    <w:rsid w:val="001B3820"/>
    <w:rsid w:val="005345A2"/>
    <w:rsid w:val="007D048A"/>
    <w:rsid w:val="008363AC"/>
    <w:rsid w:val="008425DD"/>
    <w:rsid w:val="00C476E3"/>
    <w:rsid w:val="00C65AAB"/>
    <w:rsid w:val="00F476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C476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Char"/>
    <w:uiPriority w:val="9"/>
    <w:unhideWhenUsed/>
    <w:qFormat/>
    <w:rsid w:val="00C476E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C476E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C476E3"/>
    <w:rPr>
      <w:rFonts w:asciiTheme="majorHAnsi" w:eastAsiaTheme="majorEastAsia" w:hAnsiTheme="majorHAnsi" w:cstheme="majorBidi"/>
      <w:b/>
      <w:bCs/>
      <w:color w:val="365F91" w:themeColor="accent1" w:themeShade="BF"/>
      <w:sz w:val="28"/>
      <w:szCs w:val="28"/>
    </w:rPr>
  </w:style>
  <w:style w:type="character" w:customStyle="1" w:styleId="3Char">
    <w:name w:val="عنوان 3 Char"/>
    <w:basedOn w:val="a0"/>
    <w:link w:val="3"/>
    <w:uiPriority w:val="9"/>
    <w:rsid w:val="00C476E3"/>
    <w:rPr>
      <w:rFonts w:asciiTheme="majorHAnsi" w:eastAsiaTheme="majorEastAsia" w:hAnsiTheme="majorHAnsi" w:cstheme="majorBidi"/>
      <w:b/>
      <w:bCs/>
      <w:color w:val="4F81BD" w:themeColor="accent1"/>
    </w:rPr>
  </w:style>
  <w:style w:type="character" w:customStyle="1" w:styleId="4Char">
    <w:name w:val="عنوان 4 Char"/>
    <w:basedOn w:val="a0"/>
    <w:link w:val="4"/>
    <w:uiPriority w:val="9"/>
    <w:rsid w:val="00C476E3"/>
    <w:rPr>
      <w:rFonts w:asciiTheme="majorHAnsi" w:eastAsiaTheme="majorEastAsia" w:hAnsiTheme="majorHAnsi" w:cstheme="majorBidi"/>
      <w:b/>
      <w:bCs/>
      <w:i/>
      <w:iCs/>
      <w:color w:val="4F81BD" w:themeColor="accent1"/>
    </w:rPr>
  </w:style>
  <w:style w:type="numbering" w:customStyle="1" w:styleId="10">
    <w:name w:val="بلا قائمة1"/>
    <w:next w:val="a2"/>
    <w:uiPriority w:val="99"/>
    <w:semiHidden/>
    <w:unhideWhenUsed/>
    <w:rsid w:val="00C476E3"/>
  </w:style>
  <w:style w:type="character" w:styleId="Hyperlink">
    <w:name w:val="Hyperlink"/>
    <w:basedOn w:val="a0"/>
    <w:uiPriority w:val="99"/>
    <w:semiHidden/>
    <w:unhideWhenUsed/>
    <w:rsid w:val="00C476E3"/>
    <w:rPr>
      <w:color w:val="0000FF"/>
      <w:u w:val="single"/>
    </w:rPr>
  </w:style>
  <w:style w:type="character" w:styleId="a3">
    <w:name w:val="FollowedHyperlink"/>
    <w:basedOn w:val="a0"/>
    <w:uiPriority w:val="99"/>
    <w:semiHidden/>
    <w:unhideWhenUsed/>
    <w:rsid w:val="00C476E3"/>
    <w:rPr>
      <w:color w:val="800080"/>
      <w:u w:val="single"/>
    </w:rPr>
  </w:style>
  <w:style w:type="paragraph" w:styleId="a4">
    <w:name w:val="HTML Top of Form"/>
    <w:basedOn w:val="a"/>
    <w:next w:val="a"/>
    <w:link w:val="Char"/>
    <w:hidden/>
    <w:uiPriority w:val="99"/>
    <w:semiHidden/>
    <w:unhideWhenUsed/>
    <w:rsid w:val="00C476E3"/>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
    <w:name w:val="أعلى النموذج Char"/>
    <w:basedOn w:val="a0"/>
    <w:link w:val="a4"/>
    <w:uiPriority w:val="99"/>
    <w:semiHidden/>
    <w:rsid w:val="00C476E3"/>
    <w:rPr>
      <w:rFonts w:ascii="Arial" w:eastAsia="Times New Roman" w:hAnsi="Arial" w:cs="Arial"/>
      <w:vanish/>
      <w:sz w:val="16"/>
      <w:szCs w:val="16"/>
    </w:rPr>
  </w:style>
  <w:style w:type="paragraph" w:styleId="a5">
    <w:name w:val="HTML Bottom of Form"/>
    <w:basedOn w:val="a"/>
    <w:next w:val="a"/>
    <w:link w:val="Char0"/>
    <w:hidden/>
    <w:uiPriority w:val="99"/>
    <w:semiHidden/>
    <w:unhideWhenUsed/>
    <w:rsid w:val="00C476E3"/>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0">
    <w:name w:val="أسفل النموذج Char"/>
    <w:basedOn w:val="a0"/>
    <w:link w:val="a5"/>
    <w:uiPriority w:val="99"/>
    <w:semiHidden/>
    <w:rsid w:val="00C476E3"/>
    <w:rPr>
      <w:rFonts w:ascii="Arial" w:eastAsia="Times New Roman" w:hAnsi="Arial" w:cs="Arial"/>
      <w:vanish/>
      <w:sz w:val="16"/>
      <w:szCs w:val="16"/>
    </w:rPr>
  </w:style>
  <w:style w:type="character" w:customStyle="1" w:styleId="icon">
    <w:name w:val="icon"/>
    <w:basedOn w:val="a0"/>
    <w:rsid w:val="00C476E3"/>
  </w:style>
  <w:style w:type="character" w:customStyle="1" w:styleId="apple-converted-space">
    <w:name w:val="apple-converted-space"/>
    <w:basedOn w:val="a0"/>
    <w:rsid w:val="00C476E3"/>
  </w:style>
  <w:style w:type="character" w:styleId="a6">
    <w:name w:val="Strong"/>
    <w:basedOn w:val="a0"/>
    <w:uiPriority w:val="22"/>
    <w:qFormat/>
    <w:rsid w:val="00C476E3"/>
    <w:rPr>
      <w:b/>
      <w:bCs/>
    </w:rPr>
  </w:style>
  <w:style w:type="character" w:styleId="a7">
    <w:name w:val="Emphasis"/>
    <w:basedOn w:val="a0"/>
    <w:uiPriority w:val="20"/>
    <w:qFormat/>
    <w:rsid w:val="00C476E3"/>
    <w:rPr>
      <w:i/>
      <w:iCs/>
    </w:rPr>
  </w:style>
  <w:style w:type="paragraph" w:styleId="a8">
    <w:name w:val="Normal (Web)"/>
    <w:basedOn w:val="a"/>
    <w:uiPriority w:val="99"/>
    <w:semiHidden/>
    <w:unhideWhenUsed/>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a"/>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ta-nav">
    <w:name w:val="meta-nav"/>
    <w:basedOn w:val="a0"/>
    <w:rsid w:val="00C476E3"/>
  </w:style>
  <w:style w:type="paragraph" w:customStyle="1" w:styleId="comment-notes">
    <w:name w:val="comment-notes"/>
    <w:basedOn w:val="a"/>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quired">
    <w:name w:val="required"/>
    <w:basedOn w:val="a0"/>
    <w:rsid w:val="00C476E3"/>
  </w:style>
  <w:style w:type="paragraph" w:customStyle="1" w:styleId="comment-form-comment">
    <w:name w:val="comment-form-comment"/>
    <w:basedOn w:val="a"/>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author">
    <w:name w:val="comment-form-author"/>
    <w:basedOn w:val="a"/>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email">
    <w:name w:val="comment-form-email"/>
    <w:basedOn w:val="a"/>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url">
    <w:name w:val="comment-form-url"/>
    <w:basedOn w:val="a"/>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submit">
    <w:name w:val="form-submit"/>
    <w:basedOn w:val="a"/>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rp-post-date">
    <w:name w:val="srp-post-date"/>
    <w:basedOn w:val="a"/>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a">
    <w:name w:val="fa"/>
    <w:basedOn w:val="a0"/>
    <w:rsid w:val="00C476E3"/>
  </w:style>
  <w:style w:type="character" w:customStyle="1" w:styleId="vantage-icon-arrow-up">
    <w:name w:val="vantage-icon-arrow-up"/>
    <w:basedOn w:val="a0"/>
    <w:rsid w:val="00C476E3"/>
  </w:style>
  <w:style w:type="character" w:customStyle="1" w:styleId="grtooltip">
    <w:name w:val="gr__tooltip"/>
    <w:basedOn w:val="a0"/>
    <w:rsid w:val="00C476E3"/>
  </w:style>
  <w:style w:type="paragraph" w:styleId="a9">
    <w:name w:val="Balloon Text"/>
    <w:basedOn w:val="a"/>
    <w:link w:val="Char1"/>
    <w:uiPriority w:val="99"/>
    <w:semiHidden/>
    <w:unhideWhenUsed/>
    <w:rsid w:val="00C476E3"/>
    <w:pPr>
      <w:spacing w:after="0" w:line="240" w:lineRule="auto"/>
    </w:pPr>
    <w:rPr>
      <w:rFonts w:ascii="Tahoma" w:hAnsi="Tahoma" w:cs="Tahoma"/>
      <w:sz w:val="16"/>
      <w:szCs w:val="16"/>
    </w:rPr>
  </w:style>
  <w:style w:type="character" w:customStyle="1" w:styleId="Char1">
    <w:name w:val="نص في بالون Char"/>
    <w:basedOn w:val="a0"/>
    <w:link w:val="a9"/>
    <w:uiPriority w:val="99"/>
    <w:semiHidden/>
    <w:rsid w:val="00C476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C476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Char"/>
    <w:uiPriority w:val="9"/>
    <w:unhideWhenUsed/>
    <w:qFormat/>
    <w:rsid w:val="00C476E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C476E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C476E3"/>
    <w:rPr>
      <w:rFonts w:asciiTheme="majorHAnsi" w:eastAsiaTheme="majorEastAsia" w:hAnsiTheme="majorHAnsi" w:cstheme="majorBidi"/>
      <w:b/>
      <w:bCs/>
      <w:color w:val="365F91" w:themeColor="accent1" w:themeShade="BF"/>
      <w:sz w:val="28"/>
      <w:szCs w:val="28"/>
    </w:rPr>
  </w:style>
  <w:style w:type="character" w:customStyle="1" w:styleId="3Char">
    <w:name w:val="عنوان 3 Char"/>
    <w:basedOn w:val="a0"/>
    <w:link w:val="3"/>
    <w:uiPriority w:val="9"/>
    <w:rsid w:val="00C476E3"/>
    <w:rPr>
      <w:rFonts w:asciiTheme="majorHAnsi" w:eastAsiaTheme="majorEastAsia" w:hAnsiTheme="majorHAnsi" w:cstheme="majorBidi"/>
      <w:b/>
      <w:bCs/>
      <w:color w:val="4F81BD" w:themeColor="accent1"/>
    </w:rPr>
  </w:style>
  <w:style w:type="character" w:customStyle="1" w:styleId="4Char">
    <w:name w:val="عنوان 4 Char"/>
    <w:basedOn w:val="a0"/>
    <w:link w:val="4"/>
    <w:uiPriority w:val="9"/>
    <w:rsid w:val="00C476E3"/>
    <w:rPr>
      <w:rFonts w:asciiTheme="majorHAnsi" w:eastAsiaTheme="majorEastAsia" w:hAnsiTheme="majorHAnsi" w:cstheme="majorBidi"/>
      <w:b/>
      <w:bCs/>
      <w:i/>
      <w:iCs/>
      <w:color w:val="4F81BD" w:themeColor="accent1"/>
    </w:rPr>
  </w:style>
  <w:style w:type="numbering" w:customStyle="1" w:styleId="10">
    <w:name w:val="بلا قائمة1"/>
    <w:next w:val="a2"/>
    <w:uiPriority w:val="99"/>
    <w:semiHidden/>
    <w:unhideWhenUsed/>
    <w:rsid w:val="00C476E3"/>
  </w:style>
  <w:style w:type="character" w:styleId="Hyperlink">
    <w:name w:val="Hyperlink"/>
    <w:basedOn w:val="a0"/>
    <w:uiPriority w:val="99"/>
    <w:semiHidden/>
    <w:unhideWhenUsed/>
    <w:rsid w:val="00C476E3"/>
    <w:rPr>
      <w:color w:val="0000FF"/>
      <w:u w:val="single"/>
    </w:rPr>
  </w:style>
  <w:style w:type="character" w:styleId="a3">
    <w:name w:val="FollowedHyperlink"/>
    <w:basedOn w:val="a0"/>
    <w:uiPriority w:val="99"/>
    <w:semiHidden/>
    <w:unhideWhenUsed/>
    <w:rsid w:val="00C476E3"/>
    <w:rPr>
      <w:color w:val="800080"/>
      <w:u w:val="single"/>
    </w:rPr>
  </w:style>
  <w:style w:type="paragraph" w:styleId="a4">
    <w:name w:val="HTML Top of Form"/>
    <w:basedOn w:val="a"/>
    <w:next w:val="a"/>
    <w:link w:val="Char"/>
    <w:hidden/>
    <w:uiPriority w:val="99"/>
    <w:semiHidden/>
    <w:unhideWhenUsed/>
    <w:rsid w:val="00C476E3"/>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
    <w:name w:val="أعلى النموذج Char"/>
    <w:basedOn w:val="a0"/>
    <w:link w:val="a4"/>
    <w:uiPriority w:val="99"/>
    <w:semiHidden/>
    <w:rsid w:val="00C476E3"/>
    <w:rPr>
      <w:rFonts w:ascii="Arial" w:eastAsia="Times New Roman" w:hAnsi="Arial" w:cs="Arial"/>
      <w:vanish/>
      <w:sz w:val="16"/>
      <w:szCs w:val="16"/>
    </w:rPr>
  </w:style>
  <w:style w:type="paragraph" w:styleId="a5">
    <w:name w:val="HTML Bottom of Form"/>
    <w:basedOn w:val="a"/>
    <w:next w:val="a"/>
    <w:link w:val="Char0"/>
    <w:hidden/>
    <w:uiPriority w:val="99"/>
    <w:semiHidden/>
    <w:unhideWhenUsed/>
    <w:rsid w:val="00C476E3"/>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0">
    <w:name w:val="أسفل النموذج Char"/>
    <w:basedOn w:val="a0"/>
    <w:link w:val="a5"/>
    <w:uiPriority w:val="99"/>
    <w:semiHidden/>
    <w:rsid w:val="00C476E3"/>
    <w:rPr>
      <w:rFonts w:ascii="Arial" w:eastAsia="Times New Roman" w:hAnsi="Arial" w:cs="Arial"/>
      <w:vanish/>
      <w:sz w:val="16"/>
      <w:szCs w:val="16"/>
    </w:rPr>
  </w:style>
  <w:style w:type="character" w:customStyle="1" w:styleId="icon">
    <w:name w:val="icon"/>
    <w:basedOn w:val="a0"/>
    <w:rsid w:val="00C476E3"/>
  </w:style>
  <w:style w:type="character" w:customStyle="1" w:styleId="apple-converted-space">
    <w:name w:val="apple-converted-space"/>
    <w:basedOn w:val="a0"/>
    <w:rsid w:val="00C476E3"/>
  </w:style>
  <w:style w:type="character" w:styleId="a6">
    <w:name w:val="Strong"/>
    <w:basedOn w:val="a0"/>
    <w:uiPriority w:val="22"/>
    <w:qFormat/>
    <w:rsid w:val="00C476E3"/>
    <w:rPr>
      <w:b/>
      <w:bCs/>
    </w:rPr>
  </w:style>
  <w:style w:type="character" w:styleId="a7">
    <w:name w:val="Emphasis"/>
    <w:basedOn w:val="a0"/>
    <w:uiPriority w:val="20"/>
    <w:qFormat/>
    <w:rsid w:val="00C476E3"/>
    <w:rPr>
      <w:i/>
      <w:iCs/>
    </w:rPr>
  </w:style>
  <w:style w:type="paragraph" w:styleId="a8">
    <w:name w:val="Normal (Web)"/>
    <w:basedOn w:val="a"/>
    <w:uiPriority w:val="99"/>
    <w:semiHidden/>
    <w:unhideWhenUsed/>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a"/>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ta-nav">
    <w:name w:val="meta-nav"/>
    <w:basedOn w:val="a0"/>
    <w:rsid w:val="00C476E3"/>
  </w:style>
  <w:style w:type="paragraph" w:customStyle="1" w:styleId="comment-notes">
    <w:name w:val="comment-notes"/>
    <w:basedOn w:val="a"/>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quired">
    <w:name w:val="required"/>
    <w:basedOn w:val="a0"/>
    <w:rsid w:val="00C476E3"/>
  </w:style>
  <w:style w:type="paragraph" w:customStyle="1" w:styleId="comment-form-comment">
    <w:name w:val="comment-form-comment"/>
    <w:basedOn w:val="a"/>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author">
    <w:name w:val="comment-form-author"/>
    <w:basedOn w:val="a"/>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email">
    <w:name w:val="comment-form-email"/>
    <w:basedOn w:val="a"/>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url">
    <w:name w:val="comment-form-url"/>
    <w:basedOn w:val="a"/>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submit">
    <w:name w:val="form-submit"/>
    <w:basedOn w:val="a"/>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rp-post-date">
    <w:name w:val="srp-post-date"/>
    <w:basedOn w:val="a"/>
    <w:rsid w:val="00C476E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a">
    <w:name w:val="fa"/>
    <w:basedOn w:val="a0"/>
    <w:rsid w:val="00C476E3"/>
  </w:style>
  <w:style w:type="character" w:customStyle="1" w:styleId="vantage-icon-arrow-up">
    <w:name w:val="vantage-icon-arrow-up"/>
    <w:basedOn w:val="a0"/>
    <w:rsid w:val="00C476E3"/>
  </w:style>
  <w:style w:type="character" w:customStyle="1" w:styleId="grtooltip">
    <w:name w:val="gr__tooltip"/>
    <w:basedOn w:val="a0"/>
    <w:rsid w:val="00C476E3"/>
  </w:style>
  <w:style w:type="paragraph" w:styleId="a9">
    <w:name w:val="Balloon Text"/>
    <w:basedOn w:val="a"/>
    <w:link w:val="Char1"/>
    <w:uiPriority w:val="99"/>
    <w:semiHidden/>
    <w:unhideWhenUsed/>
    <w:rsid w:val="00C476E3"/>
    <w:pPr>
      <w:spacing w:after="0" w:line="240" w:lineRule="auto"/>
    </w:pPr>
    <w:rPr>
      <w:rFonts w:ascii="Tahoma" w:hAnsi="Tahoma" w:cs="Tahoma"/>
      <w:sz w:val="16"/>
      <w:szCs w:val="16"/>
    </w:rPr>
  </w:style>
  <w:style w:type="character" w:customStyle="1" w:styleId="Char1">
    <w:name w:val="نص في بالون Char"/>
    <w:basedOn w:val="a0"/>
    <w:link w:val="a9"/>
    <w:uiPriority w:val="99"/>
    <w:semiHidden/>
    <w:rsid w:val="00C476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145821">
      <w:bodyDiv w:val="1"/>
      <w:marLeft w:val="0"/>
      <w:marRight w:val="0"/>
      <w:marTop w:val="0"/>
      <w:marBottom w:val="0"/>
      <w:divBdr>
        <w:top w:val="none" w:sz="0" w:space="0" w:color="auto"/>
        <w:left w:val="none" w:sz="0" w:space="0" w:color="auto"/>
        <w:bottom w:val="none" w:sz="0" w:space="0" w:color="auto"/>
        <w:right w:val="none" w:sz="0" w:space="0" w:color="auto"/>
      </w:divBdr>
    </w:div>
    <w:div w:id="683945671">
      <w:bodyDiv w:val="1"/>
      <w:marLeft w:val="0"/>
      <w:marRight w:val="0"/>
      <w:marTop w:val="0"/>
      <w:marBottom w:val="0"/>
      <w:divBdr>
        <w:top w:val="none" w:sz="0" w:space="0" w:color="auto"/>
        <w:left w:val="none" w:sz="0" w:space="0" w:color="auto"/>
        <w:bottom w:val="none" w:sz="0" w:space="0" w:color="auto"/>
        <w:right w:val="none" w:sz="0" w:space="0" w:color="auto"/>
      </w:divBdr>
      <w:divsChild>
        <w:div w:id="1445033873">
          <w:marLeft w:val="0"/>
          <w:marRight w:val="0"/>
          <w:marTop w:val="0"/>
          <w:marBottom w:val="0"/>
          <w:divBdr>
            <w:top w:val="none" w:sz="0" w:space="0" w:color="auto"/>
            <w:left w:val="none" w:sz="0" w:space="0" w:color="auto"/>
            <w:bottom w:val="none" w:sz="0" w:space="0" w:color="auto"/>
            <w:right w:val="none" w:sz="0" w:space="0" w:color="auto"/>
          </w:divBdr>
          <w:divsChild>
            <w:div w:id="568812708">
              <w:marLeft w:val="0"/>
              <w:marRight w:val="0"/>
              <w:marTop w:val="0"/>
              <w:marBottom w:val="0"/>
              <w:divBdr>
                <w:top w:val="none" w:sz="0" w:space="0" w:color="auto"/>
                <w:left w:val="none" w:sz="0" w:space="0" w:color="auto"/>
                <w:bottom w:val="none" w:sz="0" w:space="0" w:color="auto"/>
                <w:right w:val="none" w:sz="0" w:space="0" w:color="auto"/>
              </w:divBdr>
              <w:divsChild>
                <w:div w:id="405105349">
                  <w:marLeft w:val="0"/>
                  <w:marRight w:val="0"/>
                  <w:marTop w:val="0"/>
                  <w:marBottom w:val="0"/>
                  <w:divBdr>
                    <w:top w:val="none" w:sz="0" w:space="0" w:color="auto"/>
                    <w:left w:val="none" w:sz="0" w:space="0" w:color="auto"/>
                    <w:bottom w:val="none" w:sz="0" w:space="0" w:color="auto"/>
                    <w:right w:val="none" w:sz="0" w:space="0" w:color="auto"/>
                  </w:divBdr>
                </w:div>
              </w:divsChild>
            </w:div>
            <w:div w:id="852110912">
              <w:marLeft w:val="0"/>
              <w:marRight w:val="0"/>
              <w:marTop w:val="0"/>
              <w:marBottom w:val="0"/>
              <w:divBdr>
                <w:top w:val="none" w:sz="0" w:space="0" w:color="auto"/>
                <w:left w:val="none" w:sz="0" w:space="0" w:color="auto"/>
                <w:bottom w:val="none" w:sz="0" w:space="0" w:color="auto"/>
                <w:right w:val="none" w:sz="0" w:space="0" w:color="auto"/>
              </w:divBdr>
              <w:divsChild>
                <w:div w:id="333581104">
                  <w:marLeft w:val="0"/>
                  <w:marRight w:val="0"/>
                  <w:marTop w:val="0"/>
                  <w:marBottom w:val="0"/>
                  <w:divBdr>
                    <w:top w:val="none" w:sz="0" w:space="0" w:color="auto"/>
                    <w:left w:val="none" w:sz="0" w:space="0" w:color="auto"/>
                    <w:bottom w:val="none" w:sz="0" w:space="0" w:color="auto"/>
                    <w:right w:val="none" w:sz="0" w:space="0" w:color="auto"/>
                  </w:divBdr>
                </w:div>
              </w:divsChild>
            </w:div>
            <w:div w:id="1276518785">
              <w:marLeft w:val="0"/>
              <w:marRight w:val="0"/>
              <w:marTop w:val="0"/>
              <w:marBottom w:val="0"/>
              <w:divBdr>
                <w:top w:val="none" w:sz="0" w:space="0" w:color="auto"/>
                <w:left w:val="none" w:sz="0" w:space="0" w:color="auto"/>
                <w:bottom w:val="none" w:sz="0" w:space="0" w:color="auto"/>
                <w:right w:val="none" w:sz="0" w:space="0" w:color="auto"/>
              </w:divBdr>
              <w:divsChild>
                <w:div w:id="1674603753">
                  <w:marLeft w:val="0"/>
                  <w:marRight w:val="0"/>
                  <w:marTop w:val="0"/>
                  <w:marBottom w:val="0"/>
                  <w:divBdr>
                    <w:top w:val="none" w:sz="0" w:space="0" w:color="auto"/>
                    <w:left w:val="none" w:sz="0" w:space="0" w:color="auto"/>
                    <w:bottom w:val="none" w:sz="0" w:space="0" w:color="auto"/>
                    <w:right w:val="none" w:sz="0" w:space="0" w:color="auto"/>
                  </w:divBdr>
                  <w:divsChild>
                    <w:div w:id="224607533">
                      <w:marLeft w:val="0"/>
                      <w:marRight w:val="0"/>
                      <w:marTop w:val="0"/>
                      <w:marBottom w:val="0"/>
                      <w:divBdr>
                        <w:top w:val="none" w:sz="0" w:space="0" w:color="auto"/>
                        <w:left w:val="none" w:sz="0" w:space="0" w:color="auto"/>
                        <w:bottom w:val="none" w:sz="0" w:space="0" w:color="auto"/>
                        <w:right w:val="none" w:sz="0" w:space="0" w:color="auto"/>
                      </w:divBdr>
                      <w:divsChild>
                        <w:div w:id="1433162982">
                          <w:marLeft w:val="0"/>
                          <w:marRight w:val="0"/>
                          <w:marTop w:val="0"/>
                          <w:marBottom w:val="0"/>
                          <w:divBdr>
                            <w:top w:val="none" w:sz="0" w:space="0" w:color="auto"/>
                            <w:left w:val="none" w:sz="0" w:space="0" w:color="auto"/>
                            <w:bottom w:val="none" w:sz="0" w:space="0" w:color="auto"/>
                            <w:right w:val="none" w:sz="0" w:space="0" w:color="auto"/>
                          </w:divBdr>
                          <w:divsChild>
                            <w:div w:id="343554225">
                              <w:marLeft w:val="0"/>
                              <w:marRight w:val="0"/>
                              <w:marTop w:val="0"/>
                              <w:marBottom w:val="0"/>
                              <w:divBdr>
                                <w:top w:val="none" w:sz="0" w:space="0" w:color="auto"/>
                                <w:left w:val="none" w:sz="0" w:space="0" w:color="auto"/>
                                <w:bottom w:val="none" w:sz="0" w:space="0" w:color="auto"/>
                                <w:right w:val="none" w:sz="0" w:space="0" w:color="auto"/>
                              </w:divBdr>
                              <w:divsChild>
                                <w:div w:id="615672298">
                                  <w:marLeft w:val="0"/>
                                  <w:marRight w:val="0"/>
                                  <w:marTop w:val="0"/>
                                  <w:marBottom w:val="0"/>
                                  <w:divBdr>
                                    <w:top w:val="none" w:sz="0" w:space="0" w:color="auto"/>
                                    <w:left w:val="none" w:sz="0" w:space="0" w:color="auto"/>
                                    <w:bottom w:val="none" w:sz="0" w:space="0" w:color="auto"/>
                                    <w:right w:val="none" w:sz="0" w:space="0" w:color="auto"/>
                                  </w:divBdr>
                                  <w:divsChild>
                                    <w:div w:id="1489127546">
                                      <w:marLeft w:val="360"/>
                                      <w:marRight w:val="0"/>
                                      <w:marTop w:val="0"/>
                                      <w:marBottom w:val="360"/>
                                      <w:divBdr>
                                        <w:top w:val="single" w:sz="6" w:space="6" w:color="E0E0E0"/>
                                        <w:left w:val="single" w:sz="6" w:space="6" w:color="E0E0E0"/>
                                        <w:bottom w:val="single" w:sz="6" w:space="6" w:color="E0E0E0"/>
                                        <w:right w:val="single" w:sz="6" w:space="6" w:color="E0E0E0"/>
                                      </w:divBdr>
                                    </w:div>
                                    <w:div w:id="1031687561">
                                      <w:marLeft w:val="0"/>
                                      <w:marRight w:val="0"/>
                                      <w:marTop w:val="240"/>
                                      <w:marBottom w:val="0"/>
                                      <w:divBdr>
                                        <w:top w:val="none" w:sz="0" w:space="0" w:color="auto"/>
                                        <w:left w:val="none" w:sz="0" w:space="0" w:color="auto"/>
                                        <w:bottom w:val="none" w:sz="0" w:space="0" w:color="auto"/>
                                        <w:right w:val="none" w:sz="0" w:space="0" w:color="auto"/>
                                      </w:divBdr>
                                    </w:div>
                                  </w:divsChild>
                                </w:div>
                                <w:div w:id="1528911662">
                                  <w:marLeft w:val="0"/>
                                  <w:marRight w:val="0"/>
                                  <w:marTop w:val="360"/>
                                  <w:marBottom w:val="0"/>
                                  <w:divBdr>
                                    <w:top w:val="none" w:sz="0" w:space="0" w:color="auto"/>
                                    <w:left w:val="none" w:sz="0" w:space="0" w:color="auto"/>
                                    <w:bottom w:val="none" w:sz="0" w:space="0" w:color="auto"/>
                                    <w:right w:val="none" w:sz="0" w:space="0" w:color="auto"/>
                                  </w:divBdr>
                                </w:div>
                              </w:divsChild>
                            </w:div>
                            <w:div w:id="1581669332">
                              <w:marLeft w:val="0"/>
                              <w:marRight w:val="0"/>
                              <w:marTop w:val="0"/>
                              <w:marBottom w:val="0"/>
                              <w:divBdr>
                                <w:top w:val="none" w:sz="0" w:space="0" w:color="auto"/>
                                <w:left w:val="none" w:sz="0" w:space="0" w:color="auto"/>
                                <w:bottom w:val="none" w:sz="0" w:space="0" w:color="auto"/>
                                <w:right w:val="none" w:sz="0" w:space="0" w:color="auto"/>
                              </w:divBdr>
                              <w:divsChild>
                                <w:div w:id="23672468">
                                  <w:marLeft w:val="0"/>
                                  <w:marRight w:val="0"/>
                                  <w:marTop w:val="0"/>
                                  <w:marBottom w:val="0"/>
                                  <w:divBdr>
                                    <w:top w:val="none" w:sz="0" w:space="0" w:color="auto"/>
                                    <w:left w:val="none" w:sz="0" w:space="0" w:color="auto"/>
                                    <w:bottom w:val="none" w:sz="0" w:space="0" w:color="auto"/>
                                    <w:right w:val="none" w:sz="0" w:space="0" w:color="auto"/>
                                  </w:divBdr>
                                </w:div>
                              </w:divsChild>
                            </w:div>
                            <w:div w:id="1755274819">
                              <w:marLeft w:val="0"/>
                              <w:marRight w:val="0"/>
                              <w:marTop w:val="0"/>
                              <w:marBottom w:val="0"/>
                              <w:divBdr>
                                <w:top w:val="none" w:sz="0" w:space="0" w:color="auto"/>
                                <w:left w:val="none" w:sz="0" w:space="0" w:color="auto"/>
                                <w:bottom w:val="none" w:sz="0" w:space="0" w:color="auto"/>
                                <w:right w:val="none" w:sz="0" w:space="0" w:color="auto"/>
                              </w:divBdr>
                              <w:divsChild>
                                <w:div w:id="175971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808479">
                      <w:marLeft w:val="0"/>
                      <w:marRight w:val="0"/>
                      <w:marTop w:val="0"/>
                      <w:marBottom w:val="0"/>
                      <w:divBdr>
                        <w:top w:val="none" w:sz="0" w:space="0" w:color="auto"/>
                        <w:left w:val="none" w:sz="0" w:space="0" w:color="auto"/>
                        <w:bottom w:val="none" w:sz="0" w:space="0" w:color="auto"/>
                        <w:right w:val="none" w:sz="0" w:space="0" w:color="auto"/>
                      </w:divBdr>
                      <w:divsChild>
                        <w:div w:id="33387098">
                          <w:marLeft w:val="0"/>
                          <w:marRight w:val="0"/>
                          <w:marTop w:val="0"/>
                          <w:marBottom w:val="0"/>
                          <w:divBdr>
                            <w:top w:val="none" w:sz="0" w:space="0" w:color="auto"/>
                            <w:left w:val="none" w:sz="0" w:space="0" w:color="auto"/>
                            <w:bottom w:val="none" w:sz="0" w:space="0" w:color="auto"/>
                            <w:right w:val="none" w:sz="0" w:space="0" w:color="auto"/>
                          </w:divBdr>
                        </w:div>
                        <w:div w:id="1034844062">
                          <w:marLeft w:val="0"/>
                          <w:marRight w:val="0"/>
                          <w:marTop w:val="0"/>
                          <w:marBottom w:val="0"/>
                          <w:divBdr>
                            <w:top w:val="none" w:sz="0" w:space="0" w:color="auto"/>
                            <w:left w:val="none" w:sz="0" w:space="0" w:color="auto"/>
                            <w:bottom w:val="none" w:sz="0" w:space="0" w:color="auto"/>
                            <w:right w:val="none" w:sz="0" w:space="0" w:color="auto"/>
                          </w:divBdr>
                          <w:divsChild>
                            <w:div w:id="166941600">
                              <w:marLeft w:val="0"/>
                              <w:marRight w:val="0"/>
                              <w:marTop w:val="0"/>
                              <w:marBottom w:val="150"/>
                              <w:divBdr>
                                <w:top w:val="none" w:sz="0" w:space="0" w:color="auto"/>
                                <w:left w:val="none" w:sz="0" w:space="0" w:color="auto"/>
                                <w:bottom w:val="single" w:sz="6" w:space="8" w:color="CCCCCC"/>
                                <w:right w:val="none" w:sz="0" w:space="0" w:color="auto"/>
                              </w:divBdr>
                              <w:divsChild>
                                <w:div w:id="1340738634">
                                  <w:marLeft w:val="0"/>
                                  <w:marRight w:val="0"/>
                                  <w:marTop w:val="0"/>
                                  <w:marBottom w:val="0"/>
                                  <w:divBdr>
                                    <w:top w:val="none" w:sz="0" w:space="0" w:color="auto"/>
                                    <w:left w:val="none" w:sz="0" w:space="0" w:color="auto"/>
                                    <w:bottom w:val="none" w:sz="0" w:space="0" w:color="auto"/>
                                    <w:right w:val="none" w:sz="0" w:space="0" w:color="auto"/>
                                  </w:divBdr>
                                  <w:divsChild>
                                    <w:div w:id="192378114">
                                      <w:marLeft w:val="0"/>
                                      <w:marRight w:val="300"/>
                                      <w:marTop w:val="0"/>
                                      <w:marBottom w:val="0"/>
                                      <w:divBdr>
                                        <w:top w:val="none" w:sz="0" w:space="0" w:color="auto"/>
                                        <w:left w:val="none" w:sz="0" w:space="0" w:color="auto"/>
                                        <w:bottom w:val="none" w:sz="0" w:space="0" w:color="auto"/>
                                        <w:right w:val="none" w:sz="0" w:space="0" w:color="auto"/>
                                      </w:divBdr>
                                    </w:div>
                                    <w:div w:id="178612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310269">
                              <w:marLeft w:val="0"/>
                              <w:marRight w:val="0"/>
                              <w:marTop w:val="0"/>
                              <w:marBottom w:val="150"/>
                              <w:divBdr>
                                <w:top w:val="none" w:sz="0" w:space="0" w:color="auto"/>
                                <w:left w:val="none" w:sz="0" w:space="0" w:color="auto"/>
                                <w:bottom w:val="single" w:sz="6" w:space="8" w:color="CCCCCC"/>
                                <w:right w:val="none" w:sz="0" w:space="0" w:color="auto"/>
                              </w:divBdr>
                              <w:divsChild>
                                <w:div w:id="250435726">
                                  <w:marLeft w:val="0"/>
                                  <w:marRight w:val="0"/>
                                  <w:marTop w:val="0"/>
                                  <w:marBottom w:val="0"/>
                                  <w:divBdr>
                                    <w:top w:val="none" w:sz="0" w:space="0" w:color="auto"/>
                                    <w:left w:val="none" w:sz="0" w:space="0" w:color="auto"/>
                                    <w:bottom w:val="none" w:sz="0" w:space="0" w:color="auto"/>
                                    <w:right w:val="none" w:sz="0" w:space="0" w:color="auto"/>
                                  </w:divBdr>
                                  <w:divsChild>
                                    <w:div w:id="1064140225">
                                      <w:marLeft w:val="0"/>
                                      <w:marRight w:val="300"/>
                                      <w:marTop w:val="0"/>
                                      <w:marBottom w:val="0"/>
                                      <w:divBdr>
                                        <w:top w:val="none" w:sz="0" w:space="0" w:color="auto"/>
                                        <w:left w:val="none" w:sz="0" w:space="0" w:color="auto"/>
                                        <w:bottom w:val="none" w:sz="0" w:space="0" w:color="auto"/>
                                        <w:right w:val="none" w:sz="0" w:space="0" w:color="auto"/>
                                      </w:divBdr>
                                    </w:div>
                                    <w:div w:id="25902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391030">
                              <w:marLeft w:val="0"/>
                              <w:marRight w:val="0"/>
                              <w:marTop w:val="0"/>
                              <w:marBottom w:val="150"/>
                              <w:divBdr>
                                <w:top w:val="none" w:sz="0" w:space="0" w:color="auto"/>
                                <w:left w:val="none" w:sz="0" w:space="0" w:color="auto"/>
                                <w:bottom w:val="single" w:sz="6" w:space="8" w:color="CCCCCC"/>
                                <w:right w:val="none" w:sz="0" w:space="0" w:color="auto"/>
                              </w:divBdr>
                              <w:divsChild>
                                <w:div w:id="1990018965">
                                  <w:marLeft w:val="0"/>
                                  <w:marRight w:val="0"/>
                                  <w:marTop w:val="0"/>
                                  <w:marBottom w:val="0"/>
                                  <w:divBdr>
                                    <w:top w:val="none" w:sz="0" w:space="0" w:color="auto"/>
                                    <w:left w:val="none" w:sz="0" w:space="0" w:color="auto"/>
                                    <w:bottom w:val="none" w:sz="0" w:space="0" w:color="auto"/>
                                    <w:right w:val="none" w:sz="0" w:space="0" w:color="auto"/>
                                  </w:divBdr>
                                  <w:divsChild>
                                    <w:div w:id="101188523">
                                      <w:marLeft w:val="0"/>
                                      <w:marRight w:val="300"/>
                                      <w:marTop w:val="0"/>
                                      <w:marBottom w:val="0"/>
                                      <w:divBdr>
                                        <w:top w:val="none" w:sz="0" w:space="0" w:color="auto"/>
                                        <w:left w:val="none" w:sz="0" w:space="0" w:color="auto"/>
                                        <w:bottom w:val="none" w:sz="0" w:space="0" w:color="auto"/>
                                        <w:right w:val="none" w:sz="0" w:space="0" w:color="auto"/>
                                      </w:divBdr>
                                    </w:div>
                                    <w:div w:id="78908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41807">
                              <w:marLeft w:val="0"/>
                              <w:marRight w:val="0"/>
                              <w:marTop w:val="0"/>
                              <w:marBottom w:val="150"/>
                              <w:divBdr>
                                <w:top w:val="none" w:sz="0" w:space="0" w:color="auto"/>
                                <w:left w:val="none" w:sz="0" w:space="0" w:color="auto"/>
                                <w:bottom w:val="single" w:sz="6" w:space="8" w:color="CCCCCC"/>
                                <w:right w:val="none" w:sz="0" w:space="0" w:color="auto"/>
                              </w:divBdr>
                              <w:divsChild>
                                <w:div w:id="499584227">
                                  <w:marLeft w:val="0"/>
                                  <w:marRight w:val="0"/>
                                  <w:marTop w:val="0"/>
                                  <w:marBottom w:val="0"/>
                                  <w:divBdr>
                                    <w:top w:val="none" w:sz="0" w:space="0" w:color="auto"/>
                                    <w:left w:val="none" w:sz="0" w:space="0" w:color="auto"/>
                                    <w:bottom w:val="none" w:sz="0" w:space="0" w:color="auto"/>
                                    <w:right w:val="none" w:sz="0" w:space="0" w:color="auto"/>
                                  </w:divBdr>
                                  <w:divsChild>
                                    <w:div w:id="879704337">
                                      <w:marLeft w:val="0"/>
                                      <w:marRight w:val="300"/>
                                      <w:marTop w:val="0"/>
                                      <w:marBottom w:val="0"/>
                                      <w:divBdr>
                                        <w:top w:val="none" w:sz="0" w:space="0" w:color="auto"/>
                                        <w:left w:val="none" w:sz="0" w:space="0" w:color="auto"/>
                                        <w:bottom w:val="none" w:sz="0" w:space="0" w:color="auto"/>
                                        <w:right w:val="none" w:sz="0" w:space="0" w:color="auto"/>
                                      </w:divBdr>
                                    </w:div>
                                    <w:div w:id="172309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939860">
                              <w:marLeft w:val="0"/>
                              <w:marRight w:val="0"/>
                              <w:marTop w:val="0"/>
                              <w:marBottom w:val="0"/>
                              <w:divBdr>
                                <w:top w:val="none" w:sz="0" w:space="0" w:color="auto"/>
                                <w:left w:val="none" w:sz="0" w:space="0" w:color="auto"/>
                                <w:bottom w:val="none" w:sz="0" w:space="0" w:color="auto"/>
                                <w:right w:val="none" w:sz="0" w:space="0" w:color="auto"/>
                              </w:divBdr>
                              <w:divsChild>
                                <w:div w:id="623073866">
                                  <w:marLeft w:val="0"/>
                                  <w:marRight w:val="0"/>
                                  <w:marTop w:val="0"/>
                                  <w:marBottom w:val="0"/>
                                  <w:divBdr>
                                    <w:top w:val="none" w:sz="0" w:space="0" w:color="auto"/>
                                    <w:left w:val="none" w:sz="0" w:space="0" w:color="auto"/>
                                    <w:bottom w:val="none" w:sz="0" w:space="0" w:color="auto"/>
                                    <w:right w:val="none" w:sz="0" w:space="0" w:color="auto"/>
                                  </w:divBdr>
                                  <w:divsChild>
                                    <w:div w:id="2131432676">
                                      <w:marLeft w:val="0"/>
                                      <w:marRight w:val="300"/>
                                      <w:marTop w:val="0"/>
                                      <w:marBottom w:val="0"/>
                                      <w:divBdr>
                                        <w:top w:val="none" w:sz="0" w:space="0" w:color="auto"/>
                                        <w:left w:val="none" w:sz="0" w:space="0" w:color="auto"/>
                                        <w:bottom w:val="none" w:sz="0" w:space="0" w:color="auto"/>
                                        <w:right w:val="none" w:sz="0" w:space="0" w:color="auto"/>
                                      </w:divBdr>
                                    </w:div>
                                    <w:div w:id="20356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10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545648">
              <w:marLeft w:val="0"/>
              <w:marRight w:val="0"/>
              <w:marTop w:val="0"/>
              <w:marBottom w:val="0"/>
              <w:divBdr>
                <w:top w:val="none" w:sz="0" w:space="0" w:color="auto"/>
                <w:left w:val="none" w:sz="0" w:space="0" w:color="auto"/>
                <w:bottom w:val="none" w:sz="0" w:space="0" w:color="auto"/>
                <w:right w:val="none" w:sz="0" w:space="0" w:color="auto"/>
              </w:divBdr>
              <w:divsChild>
                <w:div w:id="1647318973">
                  <w:marLeft w:val="0"/>
                  <w:marRight w:val="0"/>
                  <w:marTop w:val="0"/>
                  <w:marBottom w:val="0"/>
                  <w:divBdr>
                    <w:top w:val="none" w:sz="0" w:space="0" w:color="auto"/>
                    <w:left w:val="none" w:sz="0" w:space="0" w:color="auto"/>
                    <w:bottom w:val="none" w:sz="0" w:space="0" w:color="auto"/>
                    <w:right w:val="none" w:sz="0" w:space="0" w:color="auto"/>
                  </w:divBdr>
                </w:div>
              </w:divsChild>
            </w:div>
            <w:div w:id="1107193827">
              <w:marLeft w:val="0"/>
              <w:marRight w:val="0"/>
              <w:marTop w:val="375"/>
              <w:marBottom w:val="0"/>
              <w:divBdr>
                <w:top w:val="none" w:sz="0" w:space="0" w:color="auto"/>
                <w:left w:val="none" w:sz="0" w:space="0" w:color="auto"/>
                <w:bottom w:val="none" w:sz="0" w:space="0" w:color="auto"/>
                <w:right w:val="none" w:sz="0" w:space="0" w:color="auto"/>
              </w:divBdr>
            </w:div>
            <w:div w:id="104619437">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 w:id="1136722934">
      <w:bodyDiv w:val="1"/>
      <w:marLeft w:val="0"/>
      <w:marRight w:val="0"/>
      <w:marTop w:val="0"/>
      <w:marBottom w:val="0"/>
      <w:divBdr>
        <w:top w:val="none" w:sz="0" w:space="0" w:color="auto"/>
        <w:left w:val="none" w:sz="0" w:space="0" w:color="auto"/>
        <w:bottom w:val="none" w:sz="0" w:space="0" w:color="auto"/>
        <w:right w:val="none" w:sz="0" w:space="0" w:color="auto"/>
      </w:divBdr>
      <w:divsChild>
        <w:div w:id="482741884">
          <w:marLeft w:val="0"/>
          <w:marRight w:val="0"/>
          <w:marTop w:val="0"/>
          <w:marBottom w:val="0"/>
          <w:divBdr>
            <w:top w:val="none" w:sz="0" w:space="0" w:color="auto"/>
            <w:left w:val="none" w:sz="0" w:space="0" w:color="auto"/>
            <w:bottom w:val="none" w:sz="0" w:space="0" w:color="auto"/>
            <w:right w:val="none" w:sz="0" w:space="0" w:color="auto"/>
          </w:divBdr>
          <w:divsChild>
            <w:div w:id="1726179026">
              <w:marLeft w:val="0"/>
              <w:marRight w:val="0"/>
              <w:marTop w:val="0"/>
              <w:marBottom w:val="0"/>
              <w:divBdr>
                <w:top w:val="none" w:sz="0" w:space="0" w:color="auto"/>
                <w:left w:val="none" w:sz="0" w:space="0" w:color="auto"/>
                <w:bottom w:val="none" w:sz="0" w:space="0" w:color="auto"/>
                <w:right w:val="none" w:sz="0" w:space="0" w:color="auto"/>
              </w:divBdr>
              <w:divsChild>
                <w:div w:id="1432824251">
                  <w:marLeft w:val="0"/>
                  <w:marRight w:val="0"/>
                  <w:marTop w:val="0"/>
                  <w:marBottom w:val="0"/>
                  <w:divBdr>
                    <w:top w:val="none" w:sz="0" w:space="0" w:color="auto"/>
                    <w:left w:val="none" w:sz="0" w:space="0" w:color="auto"/>
                    <w:bottom w:val="none" w:sz="0" w:space="0" w:color="auto"/>
                    <w:right w:val="none" w:sz="0" w:space="0" w:color="auto"/>
                  </w:divBdr>
                  <w:divsChild>
                    <w:div w:id="1498156342">
                      <w:marLeft w:val="0"/>
                      <w:marRight w:val="0"/>
                      <w:marTop w:val="0"/>
                      <w:marBottom w:val="0"/>
                      <w:divBdr>
                        <w:top w:val="none" w:sz="0" w:space="0" w:color="auto"/>
                        <w:left w:val="none" w:sz="0" w:space="0" w:color="auto"/>
                        <w:bottom w:val="none" w:sz="0" w:space="0" w:color="auto"/>
                        <w:right w:val="none" w:sz="0" w:space="0" w:color="auto"/>
                      </w:divBdr>
                      <w:divsChild>
                        <w:div w:id="1446076509">
                          <w:marLeft w:val="0"/>
                          <w:marRight w:val="0"/>
                          <w:marTop w:val="0"/>
                          <w:marBottom w:val="0"/>
                          <w:divBdr>
                            <w:top w:val="none" w:sz="0" w:space="0" w:color="auto"/>
                            <w:left w:val="none" w:sz="0" w:space="0" w:color="auto"/>
                            <w:bottom w:val="none" w:sz="0" w:space="0" w:color="auto"/>
                            <w:right w:val="none" w:sz="0" w:space="0" w:color="auto"/>
                          </w:divBdr>
                          <w:divsChild>
                            <w:div w:id="1916430746">
                              <w:marLeft w:val="0"/>
                              <w:marRight w:val="0"/>
                              <w:marTop w:val="0"/>
                              <w:marBottom w:val="0"/>
                              <w:divBdr>
                                <w:top w:val="none" w:sz="0" w:space="0" w:color="auto"/>
                                <w:left w:val="none" w:sz="0" w:space="0" w:color="auto"/>
                                <w:bottom w:val="none" w:sz="0" w:space="0" w:color="auto"/>
                                <w:right w:val="none" w:sz="0" w:space="0" w:color="auto"/>
                              </w:divBdr>
                            </w:div>
                            <w:div w:id="1495760005">
                              <w:marLeft w:val="0"/>
                              <w:marRight w:val="0"/>
                              <w:marTop w:val="0"/>
                              <w:marBottom w:val="0"/>
                              <w:divBdr>
                                <w:top w:val="none" w:sz="0" w:space="0" w:color="auto"/>
                                <w:left w:val="none" w:sz="0" w:space="0" w:color="auto"/>
                                <w:bottom w:val="none" w:sz="0" w:space="0" w:color="auto"/>
                                <w:right w:val="none" w:sz="0" w:space="0" w:color="auto"/>
                              </w:divBdr>
                            </w:div>
                          </w:divsChild>
                        </w:div>
                        <w:div w:id="28758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305388">
                  <w:marLeft w:val="0"/>
                  <w:marRight w:val="0"/>
                  <w:marTop w:val="0"/>
                  <w:marBottom w:val="0"/>
                  <w:divBdr>
                    <w:top w:val="none" w:sz="0" w:space="0" w:color="auto"/>
                    <w:left w:val="none" w:sz="0" w:space="0" w:color="auto"/>
                    <w:bottom w:val="none" w:sz="0" w:space="0" w:color="auto"/>
                    <w:right w:val="none" w:sz="0" w:space="0" w:color="auto"/>
                  </w:divBdr>
                  <w:divsChild>
                    <w:div w:id="364990093">
                      <w:marLeft w:val="0"/>
                      <w:marRight w:val="0"/>
                      <w:marTop w:val="0"/>
                      <w:marBottom w:val="0"/>
                      <w:divBdr>
                        <w:top w:val="none" w:sz="0" w:space="0" w:color="auto"/>
                        <w:left w:val="none" w:sz="0" w:space="0" w:color="auto"/>
                        <w:bottom w:val="none" w:sz="0" w:space="0" w:color="auto"/>
                        <w:right w:val="none" w:sz="0" w:space="0" w:color="auto"/>
                      </w:divBdr>
                      <w:divsChild>
                        <w:div w:id="1666740012">
                          <w:marLeft w:val="0"/>
                          <w:marRight w:val="0"/>
                          <w:marTop w:val="0"/>
                          <w:marBottom w:val="0"/>
                          <w:divBdr>
                            <w:top w:val="none" w:sz="0" w:space="0" w:color="auto"/>
                            <w:left w:val="none" w:sz="0" w:space="0" w:color="auto"/>
                            <w:bottom w:val="none" w:sz="0" w:space="0" w:color="auto"/>
                            <w:right w:val="none" w:sz="0" w:space="0" w:color="auto"/>
                          </w:divBdr>
                          <w:divsChild>
                            <w:div w:id="169102390">
                              <w:marLeft w:val="0"/>
                              <w:marRight w:val="0"/>
                              <w:marTop w:val="0"/>
                              <w:marBottom w:val="0"/>
                              <w:divBdr>
                                <w:top w:val="none" w:sz="0" w:space="0" w:color="auto"/>
                                <w:left w:val="none" w:sz="0" w:space="0" w:color="auto"/>
                                <w:bottom w:val="none" w:sz="0" w:space="0" w:color="auto"/>
                                <w:right w:val="none" w:sz="0" w:space="0" w:color="auto"/>
                              </w:divBdr>
                            </w:div>
                            <w:div w:id="119407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523851">
                      <w:marLeft w:val="0"/>
                      <w:marRight w:val="0"/>
                      <w:marTop w:val="0"/>
                      <w:marBottom w:val="0"/>
                      <w:divBdr>
                        <w:top w:val="none" w:sz="0" w:space="0" w:color="auto"/>
                        <w:left w:val="none" w:sz="0" w:space="0" w:color="auto"/>
                        <w:bottom w:val="none" w:sz="0" w:space="0" w:color="auto"/>
                        <w:right w:val="none" w:sz="0" w:space="0" w:color="auto"/>
                      </w:divBdr>
                      <w:divsChild>
                        <w:div w:id="767315042">
                          <w:marLeft w:val="0"/>
                          <w:marRight w:val="0"/>
                          <w:marTop w:val="0"/>
                          <w:marBottom w:val="0"/>
                          <w:divBdr>
                            <w:top w:val="none" w:sz="0" w:space="0" w:color="auto"/>
                            <w:left w:val="none" w:sz="0" w:space="0" w:color="auto"/>
                            <w:bottom w:val="none" w:sz="0" w:space="0" w:color="auto"/>
                            <w:right w:val="none" w:sz="0" w:space="0" w:color="auto"/>
                          </w:divBdr>
                          <w:divsChild>
                            <w:div w:id="6160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660518">
                      <w:marLeft w:val="0"/>
                      <w:marRight w:val="0"/>
                      <w:marTop w:val="0"/>
                      <w:marBottom w:val="0"/>
                      <w:divBdr>
                        <w:top w:val="none" w:sz="0" w:space="0" w:color="auto"/>
                        <w:left w:val="none" w:sz="0" w:space="0" w:color="auto"/>
                        <w:bottom w:val="none" w:sz="0" w:space="0" w:color="auto"/>
                        <w:right w:val="none" w:sz="0" w:space="0" w:color="auto"/>
                      </w:divBdr>
                      <w:divsChild>
                        <w:div w:id="29497703">
                          <w:marLeft w:val="0"/>
                          <w:marRight w:val="0"/>
                          <w:marTop w:val="0"/>
                          <w:marBottom w:val="0"/>
                          <w:divBdr>
                            <w:top w:val="none" w:sz="0" w:space="0" w:color="auto"/>
                            <w:left w:val="none" w:sz="0" w:space="0" w:color="auto"/>
                            <w:bottom w:val="none" w:sz="0" w:space="0" w:color="auto"/>
                            <w:right w:val="none" w:sz="0" w:space="0" w:color="auto"/>
                          </w:divBdr>
                        </w:div>
                      </w:divsChild>
                    </w:div>
                    <w:div w:id="1114979688">
                      <w:marLeft w:val="0"/>
                      <w:marRight w:val="0"/>
                      <w:marTop w:val="0"/>
                      <w:marBottom w:val="0"/>
                      <w:divBdr>
                        <w:top w:val="none" w:sz="0" w:space="0" w:color="auto"/>
                        <w:left w:val="none" w:sz="0" w:space="0" w:color="auto"/>
                        <w:bottom w:val="none" w:sz="0" w:space="0" w:color="auto"/>
                        <w:right w:val="none" w:sz="0" w:space="0" w:color="auto"/>
                      </w:divBdr>
                      <w:divsChild>
                        <w:div w:id="104622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asybiologyclass.com/biology-exams/" TargetMode="External"/><Relationship Id="rId18" Type="http://schemas.openxmlformats.org/officeDocument/2006/relationships/hyperlink" Target="http://www.easybiologyclass.com/biology-life-sciences-online-resources-lecture-notes-and-study-materials-for-students-and-teachers/" TargetMode="External"/><Relationship Id="rId26" Type="http://schemas.openxmlformats.org/officeDocument/2006/relationships/hyperlink" Target="https://commons.wikimedia.org/wiki/File:Bioreactor_principle.svg" TargetMode="External"/><Relationship Id="rId39" Type="http://schemas.openxmlformats.org/officeDocument/2006/relationships/hyperlink" Target="http://pinterest.com/pin/create/button/?url=http://www.easybiologyclass.com/industrial-fermentation-process-batch-fed-batch-and-continuous-fermentation/&amp;media=http://www.easybiologyclass.com/wp-content/uploads/2015/04/Biotechnology-easybiologyclass.jpg&amp;description=Industrial%20Fermentation%20Process%20(Batch,%20Fed-batch%20and%20Continuous%20Fermentation)" TargetMode="External"/><Relationship Id="rId21" Type="http://schemas.openxmlformats.org/officeDocument/2006/relationships/hyperlink" Target="http://www.easybiologyclass.com/biology-examination-question-bank-archive-of-almost-all-types-of-examinations-in-biologylife-sciences/" TargetMode="External"/><Relationship Id="rId34" Type="http://schemas.openxmlformats.org/officeDocument/2006/relationships/image" Target="media/image8.png"/><Relationship Id="rId42" Type="http://schemas.openxmlformats.org/officeDocument/2006/relationships/image" Target="media/image12.png"/><Relationship Id="rId47" Type="http://schemas.openxmlformats.org/officeDocument/2006/relationships/image" Target="media/image15.wmf"/><Relationship Id="rId50" Type="http://schemas.openxmlformats.org/officeDocument/2006/relationships/control" Target="activeX/activeX7.xml"/><Relationship Id="rId55" Type="http://schemas.openxmlformats.org/officeDocument/2006/relationships/image" Target="media/image20.jpeg"/><Relationship Id="rId63" Type="http://schemas.openxmlformats.org/officeDocument/2006/relationships/image" Target="media/image26.gif"/><Relationship Id="rId7" Type="http://schemas.openxmlformats.org/officeDocument/2006/relationships/hyperlink" Target="http://www.easybiologyclass.com/" TargetMode="External"/><Relationship Id="rId2" Type="http://schemas.openxmlformats.org/officeDocument/2006/relationships/numbering" Target="numbering.xml"/><Relationship Id="rId16" Type="http://schemas.openxmlformats.org/officeDocument/2006/relationships/hyperlink" Target="http://www.easybiologyclass.com/books-resources-teaching-aids-biology/" TargetMode="Externa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asybiologyclass.com/" TargetMode="External"/><Relationship Id="rId24" Type="http://schemas.openxmlformats.org/officeDocument/2006/relationships/hyperlink" Target="http://www.easybiologyclass.com/biology-practical-aids-protocols/" TargetMode="External"/><Relationship Id="rId32" Type="http://schemas.openxmlformats.org/officeDocument/2006/relationships/control" Target="activeX/activeX3.xml"/><Relationship Id="rId37" Type="http://schemas.openxmlformats.org/officeDocument/2006/relationships/hyperlink" Target="https://plus.google.com/share?url=http://www.easybiologyclass.com/industrial-fermentation-process-batch-fed-batch-and-continuous-fermentation/" TargetMode="External"/><Relationship Id="rId40" Type="http://schemas.openxmlformats.org/officeDocument/2006/relationships/image" Target="media/image11.png"/><Relationship Id="rId45" Type="http://schemas.openxmlformats.org/officeDocument/2006/relationships/image" Target="media/image14.wmf"/><Relationship Id="rId53" Type="http://schemas.openxmlformats.org/officeDocument/2006/relationships/image" Target="media/image18.jpeg"/><Relationship Id="rId58" Type="http://schemas.openxmlformats.org/officeDocument/2006/relationships/image" Target="media/image23.wmf"/><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easybiologyclass.com/industrial-fermentation-process-batch-fed-batch-and-continuous-fermentation/" TargetMode="External"/><Relationship Id="rId23" Type="http://schemas.openxmlformats.org/officeDocument/2006/relationships/hyperlink" Target="http://www.easybiologyclass.com/difference-between/" TargetMode="External"/><Relationship Id="rId28" Type="http://schemas.openxmlformats.org/officeDocument/2006/relationships/image" Target="media/image5.jpeg"/><Relationship Id="rId36" Type="http://schemas.openxmlformats.org/officeDocument/2006/relationships/image" Target="media/image9.png"/><Relationship Id="rId49" Type="http://schemas.openxmlformats.org/officeDocument/2006/relationships/image" Target="media/image16.wmf"/><Relationship Id="rId57" Type="http://schemas.openxmlformats.org/officeDocument/2006/relationships/image" Target="media/image22.jpeg"/><Relationship Id="rId61" Type="http://schemas.openxmlformats.org/officeDocument/2006/relationships/control" Target="activeX/activeX10.xml"/><Relationship Id="rId10" Type="http://schemas.openxmlformats.org/officeDocument/2006/relationships/control" Target="activeX/activeX1.xml"/><Relationship Id="rId19" Type="http://schemas.openxmlformats.org/officeDocument/2006/relationships/hyperlink" Target="http://www.easybiologyclass.com/video-lectures-tutorials/" TargetMode="External"/><Relationship Id="rId31" Type="http://schemas.openxmlformats.org/officeDocument/2006/relationships/image" Target="media/image7.wmf"/><Relationship Id="rId44" Type="http://schemas.openxmlformats.org/officeDocument/2006/relationships/control" Target="activeX/activeX4.xml"/><Relationship Id="rId52" Type="http://schemas.openxmlformats.org/officeDocument/2006/relationships/control" Target="activeX/activeX8.xml"/><Relationship Id="rId60" Type="http://schemas.openxmlformats.org/officeDocument/2006/relationships/image" Target="media/image24.wmf"/><Relationship Id="rId65" Type="http://schemas.openxmlformats.org/officeDocument/2006/relationships/image" Target="media/image28.gif"/><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www.easybiologyclass.com/csir-jrf-net-life-sciences/" TargetMode="External"/><Relationship Id="rId22" Type="http://schemas.openxmlformats.org/officeDocument/2006/relationships/hyperlink" Target="http://www.easybiologyclass.com/biology-mcq-multiple-choice-questions/" TargetMode="External"/><Relationship Id="rId27" Type="http://schemas.openxmlformats.org/officeDocument/2006/relationships/image" Target="media/image4.png"/><Relationship Id="rId30" Type="http://schemas.openxmlformats.org/officeDocument/2006/relationships/control" Target="activeX/activeX2.xml"/><Relationship Id="rId35" Type="http://schemas.openxmlformats.org/officeDocument/2006/relationships/hyperlink" Target="https://twitter.com/intent/tweet?url=http://www.easybiologyclass.com/industrial-fermentation-process-batch-fed-batch-and-continuous-fermentation/&amp;text=Hey%20check%20this%20out" TargetMode="External"/><Relationship Id="rId43" Type="http://schemas.openxmlformats.org/officeDocument/2006/relationships/image" Target="media/image13.wmf"/><Relationship Id="rId48" Type="http://schemas.openxmlformats.org/officeDocument/2006/relationships/control" Target="activeX/activeX6.xml"/><Relationship Id="rId56" Type="http://schemas.openxmlformats.org/officeDocument/2006/relationships/image" Target="media/image21.jpeg"/><Relationship Id="rId64" Type="http://schemas.openxmlformats.org/officeDocument/2006/relationships/image" Target="media/image27.gif"/><Relationship Id="rId8" Type="http://schemas.openxmlformats.org/officeDocument/2006/relationships/image" Target="media/image1.png"/><Relationship Id="rId51" Type="http://schemas.openxmlformats.org/officeDocument/2006/relationships/image" Target="media/image17.wmf"/><Relationship Id="rId3" Type="http://schemas.openxmlformats.org/officeDocument/2006/relationships/styles" Target="styles.xml"/><Relationship Id="rId12" Type="http://schemas.openxmlformats.org/officeDocument/2006/relationships/hyperlink" Target="http://www.easybiologyclass.com/about-us/" TargetMode="External"/><Relationship Id="rId17" Type="http://schemas.openxmlformats.org/officeDocument/2006/relationships/hyperlink" Target="http://www.easybiologyclass.com/easybiologyclass-contact-us/" TargetMode="External"/><Relationship Id="rId25" Type="http://schemas.openxmlformats.org/officeDocument/2006/relationships/image" Target="media/image3.jpeg"/><Relationship Id="rId33" Type="http://schemas.openxmlformats.org/officeDocument/2006/relationships/hyperlink" Target="http://www.facebook.com/sharer.php?u=http://www.easybiologyclass.com/industrial-fermentation-process-batch-fed-batch-and-continuous-fermentation/&amp;t=Industrial%20Fermentation%20Process%20(Batch,%20Fed-batch%20and%20Continuous%20Fermentation)&amp;s=100&amp;p%5burl%5d=http://www.easybiologyclass.com/industrial-fermentation-process-batch-fed-batch-and-continuous-fermentation/&amp;p%5bimages%5d%5b0%5d=http://www.easybiologyclass.com/wp-content/uploads/2015/04/Biotechnology-easybiologyclass.jpg&amp;p%5btitle%5d=Industrial%20Fermentation%20Process%20(Batch,%20Fed-batch%20and%20Continuous%20Fermentation)" TargetMode="External"/><Relationship Id="rId38" Type="http://schemas.openxmlformats.org/officeDocument/2006/relationships/image" Target="media/image10.png"/><Relationship Id="rId46" Type="http://schemas.openxmlformats.org/officeDocument/2006/relationships/control" Target="activeX/activeX5.xml"/><Relationship Id="rId59" Type="http://schemas.openxmlformats.org/officeDocument/2006/relationships/control" Target="activeX/activeX9.xml"/><Relationship Id="rId67" Type="http://schemas.openxmlformats.org/officeDocument/2006/relationships/theme" Target="theme/theme1.xml"/><Relationship Id="rId20" Type="http://schemas.openxmlformats.org/officeDocument/2006/relationships/hyperlink" Target="http://www.easybiologyclass.com/biology-power-point-ppt-pptx-presentations/" TargetMode="External"/><Relationship Id="rId41" Type="http://schemas.openxmlformats.org/officeDocument/2006/relationships/hyperlink" Target="http://www.linkedin.com/shareArticle?mini=true&amp;url=http://www.easybiologyclass.com/industrial-fermentation-process-batch-fed-batch-and-continuous-fermentation/&amp;title=Industrial%20Fermentation%20Process%20(Batch,%20Fed-batch%20and%20Continuous%20Fermentation)" TargetMode="External"/><Relationship Id="rId54" Type="http://schemas.openxmlformats.org/officeDocument/2006/relationships/image" Target="media/image19.jpeg"/><Relationship Id="rId62" Type="http://schemas.openxmlformats.org/officeDocument/2006/relationships/image" Target="media/image25.gi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0-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0-5CC6-11CF-8D67-00AA00BDCE1D}" ax:persistence="persistStream" r:id="rId1"/>
</file>

<file path=word/activeX/activeX4.xml><?xml version="1.0" encoding="utf-8"?>
<ax:ocx xmlns:ax="http://schemas.microsoft.com/office/2006/activeX" xmlns:r="http://schemas.openxmlformats.org/officeDocument/2006/relationships" ax:classid="{5512D124-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0-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3C0A1-88D0-458A-858A-D90A796A3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14</Pages>
  <Words>4223</Words>
  <Characters>24073</Characters>
  <Application>Microsoft Office Word</Application>
  <DocSecurity>0</DocSecurity>
  <Lines>200</Lines>
  <Paragraphs>56</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28240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5</cp:revision>
  <dcterms:created xsi:type="dcterms:W3CDTF">2017-02-05T13:11:00Z</dcterms:created>
  <dcterms:modified xsi:type="dcterms:W3CDTF">2017-02-27T21:50:00Z</dcterms:modified>
</cp:coreProperties>
</file>